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comments.xml" ContentType="application/vnd.openxmlformats-officedocument.wordprocessingml.comments+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rsidTr="00D74AE1">
        <w:trPr>
          <w:trHeight w:hRule="exact" w:val="2948"/>
        </w:trPr>
        <w:tc>
          <w:tcPr>
            <w:tcW w:w="11185" w:type="dxa"/>
            <w:vAlign w:val="center"/>
          </w:tcPr>
          <w:p w:rsidR="00974E99" w:rsidRPr="004259CB" w:rsidRDefault="00974E99" w:rsidP="00CB19DB">
            <w:pPr>
              <w:pStyle w:val="Documenttype"/>
            </w:pPr>
            <w:r w:rsidRPr="004259CB">
              <w:t>IALA S</w:t>
            </w:r>
            <w:r w:rsidR="00CB19DB" w:rsidRPr="004259CB">
              <w:t>tandard</w:t>
            </w:r>
          </w:p>
        </w:tc>
      </w:tr>
    </w:tbl>
    <w:p w:rsidR="0070191F" w:rsidRPr="004259CB" w:rsidRDefault="0070191F" w:rsidP="003274DB">
      <w:pPr>
        <w:rPr>
          <w:lang w:val="en-GB"/>
        </w:rPr>
      </w:pPr>
    </w:p>
    <w:p w:rsidR="00D74AE1" w:rsidRPr="004259CB" w:rsidRDefault="00D74AE1" w:rsidP="003274DB">
      <w:pPr>
        <w:rPr>
          <w:lang w:val="en-GB"/>
        </w:rPr>
      </w:pPr>
    </w:p>
    <w:p w:rsidR="00192FEB" w:rsidRDefault="00BE7A71" w:rsidP="00192FEB">
      <w:pPr>
        <w:pStyle w:val="Documentnumber"/>
      </w:pPr>
      <w:r>
        <w:t>S</w:t>
      </w:r>
      <w:r w:rsidR="0013794D">
        <w:t>1</w:t>
      </w:r>
      <w:r w:rsidR="00496E8D" w:rsidRPr="004259CB">
        <w:t>0</w:t>
      </w:r>
      <w:r w:rsidR="00457308">
        <w:t>4</w:t>
      </w:r>
      <w:r w:rsidR="00D70AFE" w:rsidRPr="004259CB">
        <w:t>0</w:t>
      </w:r>
    </w:p>
    <w:p w:rsidR="00757F9E" w:rsidRPr="00757F9E" w:rsidRDefault="00757F9E" w:rsidP="00757F9E">
      <w:pPr>
        <w:rPr>
          <w:lang w:val="en-GB"/>
        </w:rPr>
      </w:pPr>
    </w:p>
    <w:p w:rsidR="00D74AE1" w:rsidRPr="004259CB" w:rsidRDefault="00457308" w:rsidP="00E270C5">
      <w:pPr>
        <w:pStyle w:val="Documentname"/>
      </w:pPr>
      <w:r>
        <w:t>Vessel Traffic</w:t>
      </w:r>
      <w:r w:rsidR="005A181A">
        <w:t xml:space="preserve"> Services</w:t>
      </w:r>
    </w:p>
    <w:p w:rsidR="00D74AE1" w:rsidRPr="004259CB" w:rsidRDefault="00D74AE1" w:rsidP="00D74AE1">
      <w:pPr>
        <w:rPr>
          <w:lang w:val="en-GB"/>
        </w:rPr>
      </w:pPr>
    </w:p>
    <w:p w:rsidR="007E30DF" w:rsidRPr="004259CB" w:rsidRDefault="007E30DF"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E270C5">
      <w:pPr>
        <w:pStyle w:val="Editionnumber"/>
      </w:pPr>
      <w:r w:rsidRPr="004259CB">
        <w:t>Edition 1.0</w:t>
      </w:r>
    </w:p>
    <w:p w:rsidR="00D74AE1" w:rsidRPr="004259CB" w:rsidRDefault="00AA2802" w:rsidP="00E270C5">
      <w:pPr>
        <w:pStyle w:val="Documentdate"/>
      </w:pPr>
      <w:r>
        <w:t>May</w:t>
      </w:r>
      <w:r w:rsidR="004259CB">
        <w:t xml:space="preserve"> 2018</w:t>
      </w:r>
    </w:p>
    <w:p w:rsidR="00AA2802" w:rsidRDefault="00AA2802" w:rsidP="003274DB">
      <w:pPr>
        <w:rPr>
          <w:lang w:val="en-GB"/>
        </w:rPr>
        <w:sectPr w:rsidR="00AA2802" w:rsidSect="007E30DF">
          <w:headerReference w:type="default" r:id="rId12"/>
          <w:footerReference w:type="default" r:id="rId13"/>
          <w:type w:val="continuous"/>
          <w:pgSz w:w="11906" w:h="16838" w:code="9"/>
          <w:pgMar w:top="567" w:right="1276" w:bottom="2495" w:left="1276" w:header="567" w:footer="567" w:gutter="0"/>
          <w:cols w:space="708"/>
          <w:docGrid w:linePitch="360"/>
        </w:sectPr>
      </w:pPr>
    </w:p>
    <w:p w:rsidR="00AA2802" w:rsidRDefault="00AA2802">
      <w:pPr>
        <w:spacing w:after="200" w:line="276" w:lineRule="auto"/>
        <w:rPr>
          <w:lang w:val="en-GB"/>
        </w:rPr>
      </w:pPr>
      <w:r>
        <w:rPr>
          <w:lang w:val="en-GB"/>
        </w:rPr>
        <w:lastRenderedPageBreak/>
        <w:br w:type="page"/>
      </w:r>
    </w:p>
    <w:p w:rsidR="00AA2802" w:rsidRPr="00723D9D" w:rsidRDefault="00AA2802" w:rsidP="00AA2802">
      <w:pPr>
        <w:spacing w:after="120"/>
        <w:rPr>
          <w:rFonts w:ascii="AvenirNext LT Pro Regular" w:hAnsi="AvenirNext LT Pro Regular"/>
          <w:color w:val="002060"/>
          <w:sz w:val="40"/>
          <w:szCs w:val="40"/>
          <w:lang w:val="en-GB"/>
        </w:rPr>
      </w:pPr>
      <w:r w:rsidRPr="00723D9D">
        <w:rPr>
          <w:rFonts w:ascii="AvenirNext LT Pro Regular" w:hAnsi="AvenirNext LT Pro Regular"/>
          <w:color w:val="002060"/>
          <w:sz w:val="40"/>
          <w:szCs w:val="40"/>
          <w:lang w:val="en-GB"/>
        </w:rPr>
        <w:lastRenderedPageBreak/>
        <w:t>THE GENERAL ASSEMBLY</w:t>
      </w:r>
    </w:p>
    <w:p w:rsidR="00AA2802" w:rsidRPr="00AA2802" w:rsidRDefault="00AA2802" w:rsidP="00AA2802">
      <w:pPr>
        <w:spacing w:after="120"/>
        <w:rPr>
          <w:rFonts w:ascii="AvenirNext LT Pro Regular" w:hAnsi="AvenirNext LT Pro Regular"/>
          <w:sz w:val="22"/>
          <w:lang w:val="en-GB"/>
        </w:rPr>
      </w:pPr>
    </w:p>
    <w:p w:rsidR="00AA2802" w:rsidRPr="00AA2802" w:rsidRDefault="00AA2802" w:rsidP="00AA2802">
      <w:pPr>
        <w:spacing w:after="120"/>
        <w:rPr>
          <w:rFonts w:ascii="AvenirNext LT Pro Regular" w:hAnsi="AvenirNext LT Pro Regular"/>
          <w:sz w:val="22"/>
          <w:lang w:val="en-GB"/>
        </w:rPr>
      </w:pPr>
    </w:p>
    <w:p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BEARING IN MIND</w:t>
      </w:r>
      <w:r w:rsidRPr="00AA2802">
        <w:rPr>
          <w:rFonts w:ascii="AvenirNext LT Pro Regular" w:hAnsi="AvenirNext LT Pro Regular"/>
          <w:sz w:val="22"/>
          <w:lang w:val="en-GB"/>
        </w:rPr>
        <w:t xml:space="preserve"> the provisions of the United Nations Convention on the Law of the Sea (UNCLOS) and the Convention on th</w:t>
      </w:r>
      <w:r w:rsidR="0057692D">
        <w:rPr>
          <w:rFonts w:ascii="AvenirNext LT Pro Regular" w:hAnsi="AvenirNext LT Pro Regular"/>
          <w:sz w:val="22"/>
          <w:lang w:val="en-GB"/>
        </w:rPr>
        <w:t>e Safety of Life at Sea (SOLAS),</w:t>
      </w:r>
    </w:p>
    <w:p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RECOGNIZING</w:t>
      </w:r>
      <w:r w:rsidRPr="00AA2802">
        <w:rPr>
          <w:rFonts w:ascii="AvenirNext LT Pro Regular" w:hAnsi="AvenirNext LT Pro Regular"/>
          <w:sz w:val="22"/>
          <w:lang w:val="en-GB"/>
        </w:rPr>
        <w:t xml:space="preserve"> that the aim of IALA is to foster the safe, economic and efficient movement of vessels, through improvement and harmonisation of aids to navigation world-wide,</w:t>
      </w:r>
    </w:p>
    <w:p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RECALLING</w:t>
      </w:r>
      <w:r w:rsidRPr="00AA2802">
        <w:rPr>
          <w:rFonts w:ascii="AvenirNext LT Pro Regular" w:hAnsi="AvenirNext LT Pro Regular"/>
          <w:sz w:val="22"/>
          <w:lang w:val="en-GB"/>
        </w:rPr>
        <w:t xml:space="preserve"> Article 7 of the IALA Constitution regarding the authority, duties and functions of the General Assembly,</w:t>
      </w:r>
    </w:p>
    <w:p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RECALLING ALSO</w:t>
      </w:r>
      <w:r w:rsidR="00AB3510">
        <w:rPr>
          <w:rFonts w:ascii="AvenirNext LT Pro Regular" w:hAnsi="AvenirNext LT Pro Regular"/>
          <w:sz w:val="22"/>
          <w:lang w:val="en-GB"/>
        </w:rPr>
        <w:t xml:space="preserve"> </w:t>
      </w:r>
      <w:r w:rsidR="00AB3510" w:rsidRPr="00AB3510">
        <w:rPr>
          <w:rFonts w:ascii="AvenirNext LT Pro Regular" w:hAnsi="AvenirNext LT Pro Regular"/>
          <w:sz w:val="22"/>
        </w:rPr>
        <w:t>that a goal of the work of IALA is that Marine Aids to Navigation are developed and harmonized through international cooperation and the provision of standards as described in the Strategic Vision for the period 2018-2026,</w:t>
      </w:r>
    </w:p>
    <w:p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HAVING CONSIDERED</w:t>
      </w:r>
      <w:r w:rsidRPr="00AA2802">
        <w:rPr>
          <w:rFonts w:ascii="AvenirNext LT Pro Regular" w:hAnsi="AvenirNext LT Pro Regular"/>
          <w:sz w:val="22"/>
          <w:lang w:val="en-GB"/>
        </w:rPr>
        <w:t xml:space="preserve"> the advice of the Council</w:t>
      </w:r>
      <w:r w:rsidRPr="00AA2802">
        <w:rPr>
          <w:rFonts w:ascii="AvenirNext LT Pro Regular" w:hAnsi="AvenirNext LT Pro Regular"/>
          <w:i/>
          <w:sz w:val="22"/>
          <w:lang w:val="en-GB"/>
        </w:rPr>
        <w:t xml:space="preserve"> </w:t>
      </w:r>
      <w:r w:rsidRPr="00AA2802">
        <w:rPr>
          <w:rFonts w:ascii="AvenirNext LT Pro Regular" w:hAnsi="AvenirNext LT Pro Regular"/>
          <w:sz w:val="22"/>
          <w:lang w:val="en-GB"/>
        </w:rPr>
        <w:t>provided to General Assembly at its 13th Session</w:t>
      </w:r>
      <w:r w:rsidR="0057692D">
        <w:rPr>
          <w:rFonts w:ascii="AvenirNext LT Pro Regular" w:hAnsi="AvenirNext LT Pro Regular"/>
          <w:sz w:val="22"/>
          <w:lang w:val="en-GB"/>
        </w:rPr>
        <w:t>,</w:t>
      </w:r>
    </w:p>
    <w:p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APPROVES</w:t>
      </w:r>
      <w:r w:rsidRPr="00AA2802">
        <w:rPr>
          <w:rFonts w:ascii="AvenirNext LT Pro Regular" w:hAnsi="AvenirNext LT Pro Regular"/>
          <w:sz w:val="22"/>
          <w:lang w:val="en-GB"/>
        </w:rPr>
        <w:t xml:space="preserve"> the </w:t>
      </w:r>
      <w:r>
        <w:rPr>
          <w:rFonts w:ascii="AvenirNext LT Pro Regular" w:hAnsi="AvenirNext LT Pro Regular"/>
          <w:sz w:val="22"/>
          <w:lang w:val="en-GB"/>
        </w:rPr>
        <w:t>IALA Standard 104</w:t>
      </w:r>
      <w:r w:rsidRPr="00AA2802">
        <w:rPr>
          <w:rFonts w:ascii="AvenirNext LT Pro Regular" w:hAnsi="AvenirNext LT Pro Regular"/>
          <w:sz w:val="22"/>
          <w:lang w:val="en-GB"/>
        </w:rPr>
        <w:t xml:space="preserve">0 </w:t>
      </w:r>
      <w:r>
        <w:rPr>
          <w:rFonts w:ascii="AvenirNext LT Pro Regular" w:hAnsi="AvenirNext LT Pro Regular"/>
          <w:sz w:val="22"/>
          <w:lang w:val="en-GB"/>
        </w:rPr>
        <w:t>Vessel Traffic</w:t>
      </w:r>
      <w:r w:rsidRPr="00AA2802">
        <w:rPr>
          <w:rFonts w:ascii="AvenirNext LT Pro Regular" w:hAnsi="AvenirNext LT Pro Regular"/>
          <w:sz w:val="22"/>
          <w:lang w:val="en-GB"/>
        </w:rPr>
        <w:t xml:space="preserve"> Services, and</w:t>
      </w:r>
    </w:p>
    <w:p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INVITES</w:t>
      </w:r>
      <w:r w:rsidRPr="00AA2802">
        <w:rPr>
          <w:rFonts w:ascii="AvenirNext LT Pro Regular" w:hAnsi="AvenirNext LT Pro Regular"/>
          <w:sz w:val="22"/>
          <w:lang w:val="en-GB"/>
        </w:rPr>
        <w:t xml:space="preserve"> Members and Marine Aids to Navigation Authorities world-wide to undertake to implement the provisions of the Standard.</w:t>
      </w:r>
    </w:p>
    <w:p w:rsidR="00AA2802" w:rsidRDefault="00AA2802">
      <w:pPr>
        <w:spacing w:after="200" w:line="276" w:lineRule="auto"/>
        <w:rPr>
          <w:lang w:val="en-GB"/>
        </w:rPr>
      </w:pPr>
      <w:r>
        <w:rPr>
          <w:lang w:val="en-GB"/>
        </w:rPr>
        <w:br w:type="page"/>
      </w:r>
    </w:p>
    <w:p w:rsidR="00EB6F3C" w:rsidRPr="004259CB" w:rsidRDefault="00EB6F3C" w:rsidP="003274DB">
      <w:pPr>
        <w:rPr>
          <w:lang w:val="en-GB"/>
        </w:rPr>
        <w:sectPr w:rsidR="00EB6F3C" w:rsidRPr="004259CB" w:rsidSect="00AA2802">
          <w:headerReference w:type="even" r:id="rId14"/>
          <w:headerReference w:type="default" r:id="rId15"/>
          <w:footerReference w:type="default" r:id="rId16"/>
          <w:headerReference w:type="first" r:id="rId17"/>
          <w:pgSz w:w="11906" w:h="16838" w:code="9"/>
          <w:pgMar w:top="567" w:right="1276" w:bottom="2495" w:left="1276" w:header="567" w:footer="567" w:gutter="0"/>
          <w:cols w:space="708"/>
          <w:titlePg/>
          <w:docGrid w:linePitch="360"/>
        </w:sectPr>
      </w:pPr>
    </w:p>
    <w:p w:rsidR="00757F9E" w:rsidRDefault="00680F99">
      <w:pPr>
        <w:pStyle w:val="Verzeichnis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57692D">
          <w:rPr>
            <w:webHidden/>
          </w:rPr>
          <w:t>5</w:t>
        </w:r>
        <w:r w:rsidR="00757F9E">
          <w:rPr>
            <w:webHidden/>
          </w:rPr>
          <w:fldChar w:fldCharType="end"/>
        </w:r>
      </w:hyperlink>
    </w:p>
    <w:p w:rsidR="00757F9E" w:rsidRDefault="008D1AC1">
      <w:pPr>
        <w:pStyle w:val="Verzeichnis1"/>
        <w:tabs>
          <w:tab w:val="left" w:pos="720"/>
        </w:tabs>
        <w:rPr>
          <w:rFonts w:eastAsiaTheme="minorEastAsia"/>
          <w:b w:val="0"/>
          <w:color w:val="auto"/>
          <w:sz w:val="24"/>
          <w:szCs w:val="24"/>
          <w:lang w:val="en-GB" w:eastAsia="en-GB"/>
        </w:rPr>
      </w:pPr>
      <w:hyperlink w:anchor="_Toc464139605" w:history="1">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57692D">
          <w:rPr>
            <w:webHidden/>
          </w:rPr>
          <w:t>5</w:t>
        </w:r>
        <w:r w:rsidR="00757F9E">
          <w:rPr>
            <w:webHidden/>
          </w:rPr>
          <w:fldChar w:fldCharType="end"/>
        </w:r>
      </w:hyperlink>
    </w:p>
    <w:p w:rsidR="00757F9E" w:rsidRDefault="008D1AC1">
      <w:pPr>
        <w:pStyle w:val="Verzeichnis1"/>
        <w:tabs>
          <w:tab w:val="left" w:pos="720"/>
        </w:tabs>
        <w:rPr>
          <w:rFonts w:eastAsiaTheme="minorEastAsia"/>
          <w:b w:val="0"/>
          <w:color w:val="auto"/>
          <w:sz w:val="24"/>
          <w:szCs w:val="24"/>
          <w:lang w:val="en-GB" w:eastAsia="en-GB"/>
        </w:rPr>
      </w:pPr>
      <w:hyperlink w:anchor="_Toc464139606" w:history="1">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57692D">
          <w:rPr>
            <w:webHidden/>
          </w:rPr>
          <w:t>5</w:t>
        </w:r>
        <w:r w:rsidR="00757F9E">
          <w:rPr>
            <w:webHidden/>
          </w:rPr>
          <w:fldChar w:fldCharType="end"/>
        </w:r>
      </w:hyperlink>
    </w:p>
    <w:p w:rsidR="00757F9E" w:rsidRDefault="008D1AC1">
      <w:pPr>
        <w:pStyle w:val="Verzeichnis1"/>
        <w:tabs>
          <w:tab w:val="left" w:pos="720"/>
        </w:tabs>
        <w:rPr>
          <w:rFonts w:eastAsiaTheme="minorEastAsia"/>
          <w:b w:val="0"/>
          <w:color w:val="auto"/>
          <w:sz w:val="24"/>
          <w:szCs w:val="24"/>
          <w:lang w:val="en-GB" w:eastAsia="en-GB"/>
        </w:rPr>
      </w:pPr>
      <w:hyperlink w:anchor="_Toc464139607" w:history="1">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57692D">
          <w:rPr>
            <w:webHidden/>
          </w:rPr>
          <w:t>5</w:t>
        </w:r>
        <w:r w:rsidR="00757F9E">
          <w:rPr>
            <w:webHidden/>
          </w:rPr>
          <w:fldChar w:fldCharType="end"/>
        </w:r>
      </w:hyperlink>
    </w:p>
    <w:p w:rsidR="00757F9E" w:rsidRDefault="008D1AC1">
      <w:pPr>
        <w:pStyle w:val="Verzeichnis1"/>
        <w:tabs>
          <w:tab w:val="left" w:pos="720"/>
        </w:tabs>
        <w:rPr>
          <w:rFonts w:eastAsiaTheme="minorEastAsia"/>
          <w:b w:val="0"/>
          <w:color w:val="auto"/>
          <w:sz w:val="24"/>
          <w:szCs w:val="24"/>
          <w:lang w:val="en-GB" w:eastAsia="en-GB"/>
        </w:rPr>
      </w:pPr>
      <w:hyperlink w:anchor="_Toc464139608" w:history="1">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57692D">
          <w:rPr>
            <w:webHidden/>
          </w:rPr>
          <w:t>6</w:t>
        </w:r>
        <w:r w:rsidR="00757F9E">
          <w:rPr>
            <w:webHidden/>
          </w:rPr>
          <w:fldChar w:fldCharType="end"/>
        </w:r>
      </w:hyperlink>
    </w:p>
    <w:p w:rsidR="00757F9E" w:rsidRDefault="008D1AC1">
      <w:pPr>
        <w:pStyle w:val="Verzeichnis1"/>
        <w:tabs>
          <w:tab w:val="left" w:pos="720"/>
        </w:tabs>
        <w:rPr>
          <w:rFonts w:eastAsiaTheme="minorEastAsia"/>
          <w:b w:val="0"/>
          <w:color w:val="auto"/>
          <w:sz w:val="24"/>
          <w:szCs w:val="24"/>
          <w:lang w:val="en-GB" w:eastAsia="en-GB"/>
        </w:rPr>
      </w:pPr>
      <w:hyperlink w:anchor="_Toc464139609" w:history="1">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57692D">
          <w:rPr>
            <w:webHidden/>
          </w:rPr>
          <w:t>6</w:t>
        </w:r>
        <w:r w:rsidR="00757F9E">
          <w:rPr>
            <w:webHidden/>
          </w:rPr>
          <w:fldChar w:fldCharType="end"/>
        </w:r>
      </w:hyperlink>
    </w:p>
    <w:p w:rsidR="00757F9E" w:rsidRDefault="008D1AC1">
      <w:pPr>
        <w:pStyle w:val="Verzeichnis1"/>
        <w:tabs>
          <w:tab w:val="left" w:pos="720"/>
        </w:tabs>
        <w:rPr>
          <w:rFonts w:eastAsiaTheme="minorEastAsia"/>
          <w:b w:val="0"/>
          <w:color w:val="auto"/>
          <w:sz w:val="24"/>
          <w:szCs w:val="24"/>
          <w:lang w:val="en-GB" w:eastAsia="en-GB"/>
        </w:rPr>
      </w:pPr>
      <w:hyperlink w:anchor="_Toc464139610" w:history="1">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57692D">
          <w:rPr>
            <w:webHidden/>
          </w:rPr>
          <w:t>6</w:t>
        </w:r>
        <w:r w:rsidR="00757F9E">
          <w:rPr>
            <w:webHidden/>
          </w:rPr>
          <w:fldChar w:fldCharType="end"/>
        </w:r>
      </w:hyperlink>
    </w:p>
    <w:p w:rsidR="00757F9E" w:rsidRDefault="008D1AC1">
      <w:pPr>
        <w:pStyle w:val="Verzeichnis1"/>
        <w:tabs>
          <w:tab w:val="left" w:pos="720"/>
        </w:tabs>
        <w:rPr>
          <w:rFonts w:eastAsiaTheme="minorEastAsia"/>
          <w:b w:val="0"/>
          <w:color w:val="auto"/>
          <w:sz w:val="24"/>
          <w:szCs w:val="24"/>
          <w:lang w:val="en-GB" w:eastAsia="en-GB"/>
        </w:rPr>
      </w:pPr>
      <w:hyperlink w:anchor="_Toc464139611" w:history="1">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57692D">
          <w:rPr>
            <w:webHidden/>
          </w:rPr>
          <w:t>7</w:t>
        </w:r>
        <w:r w:rsidR="00757F9E">
          <w:rPr>
            <w:webHidden/>
          </w:rPr>
          <w:fldChar w:fldCharType="end"/>
        </w:r>
      </w:hyperlink>
    </w:p>
    <w:p w:rsidR="0078486B" w:rsidRPr="004259CB" w:rsidRDefault="00680F99" w:rsidP="003274DB">
      <w:pPr>
        <w:rPr>
          <w:lang w:val="en-GB"/>
        </w:rPr>
      </w:pPr>
      <w:r w:rsidRPr="004259CB">
        <w:rPr>
          <w:b/>
          <w:color w:val="00558C" w:themeColor="accent1"/>
          <w:sz w:val="22"/>
          <w:lang w:val="en-GB"/>
        </w:rPr>
        <w:fldChar w:fldCharType="end"/>
      </w:r>
    </w:p>
    <w:p w:rsidR="00406B02" w:rsidRPr="004259CB" w:rsidRDefault="00406B02" w:rsidP="00192FEB">
      <w:pPr>
        <w:rPr>
          <w:lang w:val="en-GB"/>
        </w:rPr>
      </w:pPr>
    </w:p>
    <w:p w:rsidR="0078486B" w:rsidRPr="004259CB" w:rsidRDefault="0078486B" w:rsidP="003274DB">
      <w:pPr>
        <w:rPr>
          <w:lang w:val="en-GB"/>
        </w:rPr>
      </w:pPr>
    </w:p>
    <w:p w:rsidR="00EB6F3C" w:rsidRPr="004259CB" w:rsidRDefault="00EB6F3C" w:rsidP="003274DB">
      <w:pPr>
        <w:rPr>
          <w:lang w:val="en-GB"/>
        </w:rPr>
        <w:sectPr w:rsidR="00EB6F3C" w:rsidRPr="004259CB" w:rsidSect="00AB623C">
          <w:headerReference w:type="even" r:id="rId18"/>
          <w:headerReference w:type="default" r:id="rId19"/>
          <w:footerReference w:type="default" r:id="rId20"/>
          <w:headerReference w:type="first" r:id="rId21"/>
          <w:pgSz w:w="11906" w:h="16838" w:code="9"/>
          <w:pgMar w:top="567" w:right="794" w:bottom="567" w:left="907" w:header="567" w:footer="851" w:gutter="0"/>
          <w:cols w:space="708"/>
          <w:docGrid w:linePitch="360"/>
        </w:sectPr>
      </w:pPr>
    </w:p>
    <w:p w:rsidR="00203BE2" w:rsidRPr="004259CB" w:rsidRDefault="00203BE2">
      <w:pPr>
        <w:spacing w:after="200" w:line="276" w:lineRule="auto"/>
        <w:rPr>
          <w:lang w:val="en-GB"/>
        </w:rPr>
      </w:pPr>
    </w:p>
    <w:p w:rsidR="004259CB" w:rsidRPr="004259CB" w:rsidRDefault="004259CB" w:rsidP="004259CB">
      <w:pPr>
        <w:pStyle w:val="berschrift1"/>
        <w:tabs>
          <w:tab w:val="clear" w:pos="0"/>
        </w:tabs>
        <w:spacing w:before="0"/>
        <w:ind w:left="0" w:firstLine="0"/>
      </w:pPr>
      <w:bookmarkStart w:id="0" w:name="_Toc432687596"/>
      <w:bookmarkStart w:id="1" w:name="_Toc464033443"/>
      <w:bookmarkStart w:id="2" w:name="_Toc464136438"/>
      <w:bookmarkStart w:id="3" w:name="_Toc464139604"/>
      <w:r w:rsidRPr="004259CB">
        <w:rPr>
          <w:caps w:val="0"/>
        </w:rPr>
        <w:t>INTRODUCTION</w:t>
      </w:r>
      <w:bookmarkEnd w:id="0"/>
      <w:bookmarkEnd w:id="1"/>
      <w:bookmarkEnd w:id="2"/>
      <w:bookmarkEnd w:id="3"/>
    </w:p>
    <w:p w:rsidR="004259CB" w:rsidRPr="004259CB" w:rsidRDefault="004259CB" w:rsidP="004259CB">
      <w:pPr>
        <w:pStyle w:val="Sparationtitre1"/>
        <w:rPr>
          <w:lang w:val="en-GB"/>
        </w:rPr>
      </w:pPr>
    </w:p>
    <w:p w:rsidR="00AA2802" w:rsidRPr="006B6BA8" w:rsidRDefault="00AA2802" w:rsidP="006C3F83">
      <w:pPr>
        <w:pStyle w:val="Textkrper"/>
      </w:pPr>
      <w:r w:rsidRPr="006B6BA8">
        <w:t xml:space="preserve">The International Association of Marine Aids to Navigation and Lighthouse Authorities (IALA) is a specialized organization for world-wide improvement and harmonization of Marine Aids to Navigation. </w:t>
      </w:r>
    </w:p>
    <w:p w:rsidR="00AA2802" w:rsidRPr="006B6BA8" w:rsidRDefault="00AA2802" w:rsidP="006C3F83">
      <w:pPr>
        <w:pStyle w:val="Textkrper"/>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rsidR="00AA2802" w:rsidRPr="00536858" w:rsidRDefault="00AA2802" w:rsidP="00AA2802">
      <w:pPr>
        <w:pStyle w:val="Textkrper"/>
      </w:pPr>
      <w:r w:rsidRPr="00536858">
        <w:t>IALA publishes Standards, Recommendations, and Guidelines</w:t>
      </w:r>
      <w:r>
        <w:t>,</w:t>
      </w:r>
      <w:r w:rsidRPr="00536858">
        <w:t xml:space="preserve"> defined as follows.</w:t>
      </w:r>
    </w:p>
    <w:tbl>
      <w:tblPr>
        <w:tblStyle w:val="MittlereSchattieru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rsidR="004259CB" w:rsidRPr="004259CB" w:rsidRDefault="007A7993" w:rsidP="00BA0EEF">
            <w:pPr>
              <w:spacing w:before="120" w:after="120"/>
              <w:ind w:left="170"/>
              <w:rPr>
                <w:sz w:val="22"/>
                <w:lang w:val="en-GB"/>
              </w:rPr>
            </w:pPr>
            <w:r>
              <w:rPr>
                <w:sz w:val="22"/>
                <w:lang w:val="en-GB"/>
              </w:rPr>
              <w:t>IALA Standard</w:t>
            </w:r>
          </w:p>
        </w:tc>
        <w:tc>
          <w:tcPr>
            <w:tcW w:w="6972" w:type="dxa"/>
          </w:tcPr>
          <w:p w:rsidR="004259CB" w:rsidRPr="004259CB" w:rsidRDefault="00AC3119" w:rsidP="00AC3119">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 xml:space="preserve">implementation of which by </w:t>
            </w:r>
            <w:r>
              <w:rPr>
                <w:sz w:val="22"/>
                <w:lang w:val="en-GB"/>
              </w:rPr>
              <w:t>all coastal states will harmonise Marine Aids to N</w:t>
            </w:r>
            <w:r w:rsidR="004259CB" w:rsidRPr="004259CB">
              <w:rPr>
                <w:sz w:val="22"/>
                <w:lang w:val="en-GB"/>
              </w:rPr>
              <w:t>avigation worldwide. IALA standards cover technology and services and are non-mandatory.</w:t>
            </w:r>
          </w:p>
        </w:tc>
      </w:tr>
      <w:tr w:rsidR="004259CB" w:rsidRPr="004259CB"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rsidR="004259CB" w:rsidRPr="004259CB" w:rsidRDefault="00AC3119" w:rsidP="00BA0EEF">
            <w:pPr>
              <w:spacing w:before="120" w:after="120"/>
              <w:ind w:left="170"/>
              <w:rPr>
                <w:sz w:val="22"/>
                <w:lang w:val="en-GB"/>
              </w:rPr>
            </w:pPr>
            <w:r>
              <w:rPr>
                <w:sz w:val="22"/>
                <w:lang w:val="en-GB"/>
              </w:rPr>
              <w:t>IALA Recommendation</w:t>
            </w:r>
          </w:p>
        </w:tc>
        <w:tc>
          <w:tcPr>
            <w:tcW w:w="6972" w:type="dxa"/>
          </w:tcPr>
          <w:p w:rsidR="00C70058" w:rsidRPr="004259CB" w:rsidRDefault="00AC3119" w:rsidP="00C70058">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Recommendation, and may be referenced, in full or in part, in an IALA Standard.</w:t>
            </w:r>
            <w:ins w:id="4" w:author="Eckhoff,Dirk" w:date="2020-10-12T13:15:00Z">
              <w:r w:rsidR="00C70058">
                <w:rPr>
                  <w:sz w:val="22"/>
                  <w:lang w:val="en-GB"/>
                </w:rPr>
                <w:t xml:space="preserve"> </w:t>
              </w:r>
            </w:ins>
          </w:p>
        </w:tc>
      </w:tr>
      <w:tr w:rsidR="004259CB" w:rsidRPr="004259CB"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rsidR="004259CB" w:rsidRPr="004259CB" w:rsidRDefault="004259CB" w:rsidP="00BA0EEF">
            <w:pPr>
              <w:spacing w:before="120" w:after="120"/>
              <w:ind w:left="170"/>
              <w:rPr>
                <w:sz w:val="22"/>
                <w:lang w:val="en-GB"/>
              </w:rPr>
            </w:pPr>
            <w:r w:rsidRPr="004259CB">
              <w:rPr>
                <w:sz w:val="22"/>
                <w:lang w:val="en-GB"/>
              </w:rPr>
              <w:t>IALA Guidelines</w:t>
            </w:r>
          </w:p>
        </w:tc>
        <w:tc>
          <w:tcPr>
            <w:tcW w:w="6972" w:type="dxa"/>
          </w:tcPr>
          <w:p w:rsidR="004259CB" w:rsidRDefault="004259CB" w:rsidP="00C70058">
            <w:pPr>
              <w:spacing w:before="120" w:after="120"/>
              <w:ind w:left="170"/>
              <w:cnfStyle w:val="000000010000" w:firstRow="0" w:lastRow="0" w:firstColumn="0" w:lastColumn="0" w:oddVBand="0" w:evenVBand="0" w:oddHBand="0" w:evenHBand="1" w:firstRowFirstColumn="0" w:firstRowLastColumn="0" w:lastRowFirstColumn="0" w:lastRowLastColumn="0"/>
              <w:rPr>
                <w:ins w:id="5" w:author="Eckhoff,Dirk" w:date="2020-10-12T13:16:00Z"/>
                <w:sz w:val="22"/>
                <w:lang w:val="en-GB"/>
              </w:rPr>
            </w:pPr>
            <w:r w:rsidRPr="004259CB">
              <w:rPr>
                <w:sz w:val="22"/>
                <w:lang w:val="en-GB"/>
              </w:rPr>
              <w:t xml:space="preserve">IALA Guidelines describe how to implement practices </w:t>
            </w:r>
            <w:del w:id="6" w:author="Eckhoff,Dirk" w:date="2020-10-12T13:14:00Z">
              <w:r w:rsidRPr="004259CB" w:rsidDel="00C70058">
                <w:rPr>
                  <w:sz w:val="22"/>
                  <w:lang w:val="en-GB"/>
                </w:rPr>
                <w:delText>normally specified in a Recommendation.</w:delText>
              </w:r>
            </w:del>
            <w:ins w:id="7" w:author="Eckhoff,Dirk" w:date="2020-10-12T13:14:00Z">
              <w:r w:rsidR="00C70058" w:rsidRPr="004259CB">
                <w:rPr>
                  <w:sz w:val="22"/>
                  <w:lang w:val="en-GB"/>
                </w:rPr>
                <w:t xml:space="preserve"> , and may be referenced, in full</w:t>
              </w:r>
              <w:r w:rsidR="00C70058">
                <w:rPr>
                  <w:sz w:val="22"/>
                  <w:lang w:val="en-GB"/>
                </w:rPr>
                <w:t xml:space="preserve"> or in part, in an IALA Recommendation</w:t>
              </w:r>
              <w:r w:rsidR="00C70058" w:rsidRPr="004259CB">
                <w:rPr>
                  <w:sz w:val="22"/>
                  <w:lang w:val="en-GB"/>
                </w:rPr>
                <w:t>.</w:t>
              </w:r>
            </w:ins>
          </w:p>
          <w:p w:rsidR="00C70058" w:rsidRPr="004259CB" w:rsidRDefault="00C70058" w:rsidP="00C70058">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p>
        </w:tc>
      </w:tr>
    </w:tbl>
    <w:p w:rsidR="004259CB" w:rsidRPr="004259CB" w:rsidRDefault="004259CB" w:rsidP="004259CB">
      <w:pPr>
        <w:rPr>
          <w:lang w:val="en-GB"/>
        </w:rPr>
      </w:pPr>
    </w:p>
    <w:p w:rsidR="004259CB" w:rsidRPr="004259CB" w:rsidRDefault="004259CB" w:rsidP="004259CB">
      <w:pPr>
        <w:pStyle w:val="berschrift1"/>
        <w:tabs>
          <w:tab w:val="clear" w:pos="0"/>
        </w:tabs>
        <w:spacing w:before="0"/>
        <w:ind w:left="0" w:firstLine="0"/>
        <w:rPr>
          <w:caps w:val="0"/>
        </w:rPr>
      </w:pPr>
      <w:bookmarkStart w:id="8" w:name="_Toc464033444"/>
      <w:bookmarkStart w:id="9" w:name="_Toc464136439"/>
      <w:bookmarkStart w:id="10" w:name="_Toc464139605"/>
      <w:r w:rsidRPr="004259CB">
        <w:rPr>
          <w:caps w:val="0"/>
        </w:rPr>
        <w:t>PURPOSE</w:t>
      </w:r>
      <w:bookmarkEnd w:id="8"/>
      <w:bookmarkEnd w:id="9"/>
      <w:bookmarkEnd w:id="10"/>
    </w:p>
    <w:p w:rsidR="004259CB" w:rsidRPr="004259CB" w:rsidRDefault="004259CB" w:rsidP="004259CB">
      <w:pPr>
        <w:pStyle w:val="Sparationtitre1"/>
        <w:rPr>
          <w:lang w:val="en-GB"/>
        </w:rPr>
      </w:pPr>
    </w:p>
    <w:p w:rsidR="004259CB" w:rsidRPr="004259CB" w:rsidRDefault="004259CB" w:rsidP="004259CB">
      <w:pPr>
        <w:pStyle w:val="Textkrper"/>
      </w:pPr>
      <w:r w:rsidRPr="004259CB">
        <w:t>The IALA Stra</w:t>
      </w:r>
      <w:r w:rsidR="00E906A3">
        <w:t>tegic Vision for the period 2018</w:t>
      </w:r>
      <w:r w:rsidRPr="004259CB">
        <w:t xml:space="preserve">-2026, </w:t>
      </w:r>
      <w:r w:rsidR="00AC3119">
        <w:t>approved by the General Assembly in 2018</w:t>
      </w:r>
      <w:r w:rsidRPr="004259CB">
        <w:t xml:space="preserve">, </w:t>
      </w:r>
      <w:r w:rsidR="00854278">
        <w:t xml:space="preserve">includes the </w:t>
      </w:r>
      <w:r w:rsidRPr="004259CB">
        <w:t>Goal</w:t>
      </w:r>
      <w:r w:rsidR="00854278">
        <w:t xml:space="preserve"> </w:t>
      </w:r>
      <w:r w:rsidRPr="004259CB">
        <w:t xml:space="preserve">to </w:t>
      </w:r>
      <w:r w:rsidR="00AC3119">
        <w:t>ensure that</w:t>
      </w:r>
    </w:p>
    <w:p w:rsidR="004259CB" w:rsidRPr="004259CB" w:rsidRDefault="004259CB" w:rsidP="004259CB">
      <w:pPr>
        <w:pStyle w:val="Textkrper"/>
        <w:ind w:left="567"/>
      </w:pPr>
      <w:r w:rsidRPr="004259CB">
        <w:t>“</w:t>
      </w:r>
      <w:r w:rsidR="00AC3119">
        <w:t>Marine</w:t>
      </w:r>
      <w:r w:rsidRPr="004259CB">
        <w:t xml:space="preserve"> </w:t>
      </w:r>
      <w:r w:rsidR="00AC3119">
        <w:t>A</w:t>
      </w:r>
      <w:r w:rsidRPr="004259CB">
        <w:t xml:space="preserve">ids to </w:t>
      </w:r>
      <w:r w:rsidR="00AC3119">
        <w:t>N</w:t>
      </w:r>
      <w:r w:rsidR="00BB1792">
        <w:t xml:space="preserve">avigation are </w:t>
      </w:r>
      <w:r w:rsidR="00792E22">
        <w:t xml:space="preserve">developed and </w:t>
      </w:r>
      <w:r w:rsidR="00BB1792">
        <w:t>harmonis</w:t>
      </w:r>
      <w:r w:rsidRPr="004259CB">
        <w:t>ed through international cooperation and the provision of standards.”</w:t>
      </w:r>
    </w:p>
    <w:p w:rsidR="004259CB" w:rsidRPr="004259CB" w:rsidRDefault="004259CB" w:rsidP="004259CB">
      <w:pPr>
        <w:pStyle w:val="Textkrper"/>
      </w:pPr>
      <w:r w:rsidRPr="004259CB">
        <w:t xml:space="preserve">IALA Standards are suitable for direct citation by States in the interest of an efficient and harmonised global network of </w:t>
      </w:r>
      <w:r w:rsidR="00AA2802">
        <w:t>M</w:t>
      </w:r>
      <w:r w:rsidR="005441EC">
        <w:t xml:space="preserve">arine </w:t>
      </w:r>
      <w:r w:rsidR="00AA2802">
        <w:t>Aids to N</w:t>
      </w:r>
      <w:r w:rsidRPr="004259CB">
        <w:t>avigation and services.</w:t>
      </w:r>
    </w:p>
    <w:p w:rsidR="004259CB" w:rsidRPr="004259CB" w:rsidRDefault="004259CB" w:rsidP="004259CB">
      <w:pPr>
        <w:pStyle w:val="berschrift1"/>
        <w:tabs>
          <w:tab w:val="clear" w:pos="0"/>
        </w:tabs>
        <w:spacing w:before="0"/>
        <w:ind w:left="0" w:firstLine="0"/>
        <w:rPr>
          <w:caps w:val="0"/>
        </w:rPr>
      </w:pPr>
      <w:bookmarkStart w:id="11" w:name="_Toc455587602"/>
      <w:bookmarkStart w:id="12" w:name="_Toc455589134"/>
      <w:bookmarkStart w:id="13" w:name="_Toc464033445"/>
      <w:bookmarkStart w:id="14" w:name="_Toc464136440"/>
      <w:bookmarkStart w:id="15" w:name="_Toc464139606"/>
      <w:bookmarkStart w:id="16" w:name="_Toc432687597"/>
      <w:bookmarkEnd w:id="11"/>
      <w:bookmarkEnd w:id="12"/>
      <w:r w:rsidRPr="004259CB">
        <w:rPr>
          <w:caps w:val="0"/>
        </w:rPr>
        <w:t>APPLICATION</w:t>
      </w:r>
      <w:bookmarkEnd w:id="13"/>
      <w:bookmarkEnd w:id="14"/>
      <w:bookmarkEnd w:id="15"/>
    </w:p>
    <w:p w:rsidR="004259CB" w:rsidRPr="004259CB" w:rsidRDefault="004259CB" w:rsidP="004259CB">
      <w:pPr>
        <w:pStyle w:val="Sparationtitre1"/>
        <w:rPr>
          <w:lang w:val="en-GB"/>
        </w:rPr>
      </w:pPr>
    </w:p>
    <w:p w:rsidR="004259CB" w:rsidRPr="004259CB" w:rsidRDefault="004259CB" w:rsidP="004259CB">
      <w:pPr>
        <w:pStyle w:val="Textkrper"/>
      </w:pPr>
      <w:r w:rsidRPr="004259CB">
        <w:t>This Standard</w:t>
      </w:r>
      <w:ins w:id="17" w:author="Eckhoff,Dirk" w:date="2020-10-12T13:24:00Z">
        <w:r w:rsidR="00C70058">
          <w:t xml:space="preserve"> S1040</w:t>
        </w:r>
      </w:ins>
      <w:r w:rsidRPr="004259CB">
        <w:t xml:space="preserve"> is suit</w:t>
      </w:r>
      <w:r w:rsidR="00AA2802">
        <w:t>able for implementation by all Marine Aids to N</w:t>
      </w:r>
      <w:r w:rsidRPr="004259CB">
        <w:t>avigation authorities.</w:t>
      </w:r>
    </w:p>
    <w:p w:rsidR="004259CB" w:rsidRPr="004259CB" w:rsidRDefault="004259CB" w:rsidP="004259CB">
      <w:pPr>
        <w:pStyle w:val="berschrift1"/>
        <w:tabs>
          <w:tab w:val="clear" w:pos="0"/>
        </w:tabs>
        <w:spacing w:before="0"/>
        <w:ind w:left="0" w:firstLine="0"/>
        <w:rPr>
          <w:caps w:val="0"/>
        </w:rPr>
      </w:pPr>
      <w:bookmarkStart w:id="18" w:name="_Toc464033446"/>
      <w:bookmarkStart w:id="19" w:name="_Toc464136441"/>
      <w:bookmarkStart w:id="20" w:name="_Toc464139607"/>
      <w:r w:rsidRPr="004259CB">
        <w:rPr>
          <w:caps w:val="0"/>
        </w:rPr>
        <w:t>SCOPE</w:t>
      </w:r>
      <w:bookmarkEnd w:id="16"/>
      <w:bookmarkEnd w:id="18"/>
      <w:bookmarkEnd w:id="19"/>
      <w:bookmarkEnd w:id="20"/>
    </w:p>
    <w:p w:rsidR="004259CB" w:rsidRPr="004259CB" w:rsidRDefault="004259CB" w:rsidP="004259CB">
      <w:pPr>
        <w:pStyle w:val="Sparationtitre1"/>
        <w:rPr>
          <w:lang w:val="en-GB"/>
        </w:rPr>
      </w:pPr>
    </w:p>
    <w:p w:rsidR="004259CB" w:rsidRPr="004259CB" w:rsidRDefault="00AA2802" w:rsidP="004259CB">
      <w:pPr>
        <w:pStyle w:val="Textkrper"/>
      </w:pPr>
      <w:commentRangeStart w:id="21"/>
      <w:r>
        <w:t>IALA Standards may contain normative and i</w:t>
      </w:r>
      <w:r w:rsidR="004259CB" w:rsidRPr="004259CB">
        <w:t xml:space="preserve">nformative </w:t>
      </w:r>
      <w:commentRangeStart w:id="22"/>
      <w:del w:id="23" w:author="Eckhoff,Dirk" w:date="2020-10-12T13:33:00Z">
        <w:r w:rsidR="004259CB" w:rsidRPr="004259CB" w:rsidDel="00A1643D">
          <w:delText>provisions.</w:delText>
        </w:r>
      </w:del>
      <w:ins w:id="24" w:author="Eckhoff,Dirk" w:date="2020-10-12T13:33:00Z">
        <w:r w:rsidR="00A1643D">
          <w:t xml:space="preserve"> Recommendations</w:t>
        </w:r>
      </w:ins>
      <w:commentRangeEnd w:id="22"/>
      <w:ins w:id="25" w:author="Eckhoff,Dirk" w:date="2020-10-12T13:34:00Z">
        <w:r w:rsidR="00A1643D">
          <w:rPr>
            <w:rStyle w:val="Kommentarzeichen"/>
            <w:lang w:val="en-US"/>
          </w:rPr>
          <w:commentReference w:id="22"/>
        </w:r>
        <w:r w:rsidR="00A1643D">
          <w:t>.</w:t>
        </w:r>
      </w:ins>
    </w:p>
    <w:p w:rsidR="004259CB" w:rsidRPr="004259CB" w:rsidRDefault="004259CB" w:rsidP="004259CB">
      <w:pPr>
        <w:pStyle w:val="Textkrper"/>
      </w:pPr>
      <w:r w:rsidRPr="004259CB">
        <w:t xml:space="preserve">Normative provisions are those with which it is necessary to conform in order to claim compliance </w:t>
      </w:r>
      <w:r w:rsidR="00AA2802" w:rsidRPr="004259CB">
        <w:t>to</w:t>
      </w:r>
      <w:r w:rsidRPr="004259CB">
        <w:t xml:space="preserve"> the Standard.</w:t>
      </w:r>
    </w:p>
    <w:p w:rsidR="004259CB" w:rsidRDefault="004259CB" w:rsidP="004259CB">
      <w:pPr>
        <w:pStyle w:val="Textkrper"/>
        <w:rPr>
          <w:ins w:id="26" w:author="Eckhoff,Dirk" w:date="2020-10-12T13:29:00Z"/>
        </w:rPr>
      </w:pPr>
      <w:r w:rsidRPr="004259CB">
        <w:t xml:space="preserve">Informative provisions are those which specify additional desirable practices but with which it is not necessary to conform in order to claim compliance </w:t>
      </w:r>
      <w:r w:rsidR="00AA2802" w:rsidRPr="004259CB">
        <w:t>to</w:t>
      </w:r>
      <w:r w:rsidRPr="004259CB">
        <w:t xml:space="preserve"> the Standard.</w:t>
      </w:r>
      <w:ins w:id="27" w:author="Eckhoff,Dirk" w:date="2020-10-12T13:28:00Z">
        <w:r w:rsidR="00A1643D">
          <w:t xml:space="preserve"> </w:t>
        </w:r>
      </w:ins>
    </w:p>
    <w:p w:rsidR="00A1643D" w:rsidRPr="004259CB" w:rsidRDefault="00A1643D" w:rsidP="004259CB">
      <w:pPr>
        <w:pStyle w:val="Textkrper"/>
      </w:pPr>
      <w:commentRangeStart w:id="28"/>
      <w:ins w:id="29" w:author="Eckhoff,Dirk" w:date="2020-10-12T13:29:00Z">
        <w:r>
          <w:t>A Guideline is informative only.</w:t>
        </w:r>
      </w:ins>
      <w:commentRangeEnd w:id="21"/>
      <w:ins w:id="30" w:author="Eckhoff,Dirk" w:date="2020-10-12T13:30:00Z">
        <w:r>
          <w:rPr>
            <w:rStyle w:val="Kommentarzeichen"/>
            <w:lang w:val="en-US"/>
          </w:rPr>
          <w:commentReference w:id="21"/>
        </w:r>
        <w:commentRangeEnd w:id="28"/>
        <w:r>
          <w:rPr>
            <w:rStyle w:val="Kommentarzeichen"/>
            <w:lang w:val="en-US"/>
          </w:rPr>
          <w:commentReference w:id="28"/>
        </w:r>
      </w:ins>
    </w:p>
    <w:p w:rsidR="004259CB" w:rsidRPr="004259CB" w:rsidRDefault="00AA2802" w:rsidP="004259CB">
      <w:pPr>
        <w:pStyle w:val="Textkrper"/>
      </w:pPr>
      <w:r>
        <w:lastRenderedPageBreak/>
        <w:t>This Standard references n</w:t>
      </w:r>
      <w:r w:rsidR="004259CB" w:rsidRPr="004259CB">
        <w:t>or</w:t>
      </w:r>
      <w:r>
        <w:t>mative and i</w:t>
      </w:r>
      <w:r w:rsidR="004259CB" w:rsidRPr="004259CB">
        <w:t>nformative provisions, detailed in the listed IALA Recommendations, covering the following scope.</w:t>
      </w:r>
    </w:p>
    <w:p w:rsidR="005A181A" w:rsidRDefault="00AA2802" w:rsidP="004259CB">
      <w:pPr>
        <w:pStyle w:val="Bullet1"/>
      </w:pPr>
      <w:commentRangeStart w:id="31"/>
      <w:r>
        <w:t>Vessel Traffic Services i</w:t>
      </w:r>
      <w:r w:rsidR="00457308">
        <w:t>mplementation</w:t>
      </w:r>
    </w:p>
    <w:p w:rsidR="00457308" w:rsidRDefault="00AA2802" w:rsidP="004259CB">
      <w:pPr>
        <w:pStyle w:val="Bullet1"/>
        <w:rPr>
          <w:ins w:id="32" w:author="Eckhoff,Dirk" w:date="2020-10-12T13:42:00Z"/>
        </w:rPr>
      </w:pPr>
      <w:r>
        <w:t>Vessel Traffic Services o</w:t>
      </w:r>
      <w:r w:rsidR="00457308">
        <w:t>perations</w:t>
      </w:r>
    </w:p>
    <w:p w:rsidR="008F1AFF" w:rsidRDefault="008F1AFF" w:rsidP="008F1AFF">
      <w:pPr>
        <w:pStyle w:val="Bullet1"/>
        <w:rPr>
          <w:ins w:id="33" w:author="Eckhoff,Dirk" w:date="2020-10-12T13:44:00Z"/>
        </w:rPr>
      </w:pPr>
      <w:ins w:id="34" w:author="Eckhoff,Dirk" w:date="2020-10-12T13:42:00Z">
        <w:r>
          <w:t>Vessel Traffic Services communications</w:t>
        </w:r>
      </w:ins>
    </w:p>
    <w:p w:rsidR="008F1AFF" w:rsidRDefault="008F1AFF" w:rsidP="008F1AFF">
      <w:pPr>
        <w:pStyle w:val="Bullet1"/>
        <w:rPr>
          <w:moveTo w:id="35" w:author="Eckhoff,Dirk" w:date="2020-10-12T13:44:00Z"/>
        </w:rPr>
      </w:pPr>
      <w:moveToRangeStart w:id="36" w:author="Eckhoff,Dirk" w:date="2020-10-12T13:44:00Z" w:name="move53402672"/>
      <w:moveTo w:id="37" w:author="Eckhoff,Dirk" w:date="2020-10-12T13:44:00Z">
        <w:r>
          <w:t>Vessel Traffic Services auditing and assessing</w:t>
        </w:r>
      </w:moveTo>
    </w:p>
    <w:p w:rsidR="008F1AFF" w:rsidRPr="00BE0675" w:rsidRDefault="008F1AFF" w:rsidP="008F1AFF">
      <w:pPr>
        <w:pStyle w:val="Bullet1"/>
        <w:rPr>
          <w:moveTo w:id="38" w:author="Eckhoff,Dirk" w:date="2020-10-12T13:44:00Z"/>
        </w:rPr>
      </w:pPr>
      <w:moveTo w:id="39" w:author="Eckhoff,Dirk" w:date="2020-10-12T13:44:00Z">
        <w:r>
          <w:t>Vessel Traffic Services additional services</w:t>
        </w:r>
      </w:moveTo>
    </w:p>
    <w:moveToRangeEnd w:id="36"/>
    <w:p w:rsidR="008F1AFF" w:rsidDel="007F3F4A" w:rsidRDefault="008F1AFF" w:rsidP="007F3F4A">
      <w:pPr>
        <w:pStyle w:val="Bullet1"/>
        <w:numPr>
          <w:ilvl w:val="0"/>
          <w:numId w:val="0"/>
        </w:numPr>
        <w:rPr>
          <w:del w:id="40" w:author="Eckhoff,Dirk" w:date="2020-10-12T13:45:00Z"/>
        </w:rPr>
      </w:pPr>
    </w:p>
    <w:p w:rsidR="00457308" w:rsidRDefault="00AA2802" w:rsidP="004259CB">
      <w:pPr>
        <w:pStyle w:val="Bullet1"/>
      </w:pPr>
      <w:r>
        <w:t>Vessel Traffic Services data and information m</w:t>
      </w:r>
      <w:r w:rsidR="00457308">
        <w:t>anagement</w:t>
      </w:r>
    </w:p>
    <w:p w:rsidR="00457308" w:rsidDel="008F1AFF" w:rsidRDefault="00457308" w:rsidP="004259CB">
      <w:pPr>
        <w:pStyle w:val="Bullet1"/>
        <w:rPr>
          <w:del w:id="41" w:author="Eckhoff,Dirk" w:date="2020-10-12T13:42:00Z"/>
        </w:rPr>
      </w:pPr>
      <w:del w:id="42" w:author="Eckhoff,Dirk" w:date="2020-10-12T13:42:00Z">
        <w:r w:rsidDel="008F1AFF">
          <w:delText>Vessel Traffic S</w:delText>
        </w:r>
        <w:r w:rsidR="00AA2802" w:rsidDel="008F1AFF">
          <w:delText>ervices c</w:delText>
        </w:r>
        <w:r w:rsidDel="008F1AFF">
          <w:delText>ommunications</w:delText>
        </w:r>
      </w:del>
    </w:p>
    <w:p w:rsidR="00457308" w:rsidRDefault="00AA2802" w:rsidP="004259CB">
      <w:pPr>
        <w:pStyle w:val="Bullet1"/>
      </w:pPr>
      <w:r>
        <w:t>Vessel Traffic Services t</w:t>
      </w:r>
      <w:r w:rsidR="00457308">
        <w:t>echnologies</w:t>
      </w:r>
    </w:p>
    <w:p w:rsidR="00457308" w:rsidDel="008F1AFF" w:rsidRDefault="006B50D5" w:rsidP="004259CB">
      <w:pPr>
        <w:pStyle w:val="Bullet1"/>
        <w:rPr>
          <w:moveFrom w:id="43" w:author="Eckhoff,Dirk" w:date="2020-10-12T13:44:00Z"/>
        </w:rPr>
      </w:pPr>
      <w:moveFromRangeStart w:id="44" w:author="Eckhoff,Dirk" w:date="2020-10-12T13:44:00Z" w:name="move53402672"/>
      <w:moveFrom w:id="45" w:author="Eckhoff,Dirk" w:date="2020-10-12T13:44:00Z">
        <w:r w:rsidDel="008F1AFF">
          <w:t>Vessel Traffic Services a</w:t>
        </w:r>
        <w:r w:rsidR="00AA2802" w:rsidDel="008F1AFF">
          <w:t>uditing and a</w:t>
        </w:r>
        <w:r w:rsidR="007A7993" w:rsidDel="008F1AFF">
          <w:t>ssessing</w:t>
        </w:r>
      </w:moveFrom>
    </w:p>
    <w:p w:rsidR="00A40365" w:rsidRPr="00BE0675" w:rsidDel="008F1AFF" w:rsidRDefault="00A40365" w:rsidP="004259CB">
      <w:pPr>
        <w:pStyle w:val="Bullet1"/>
        <w:rPr>
          <w:moveFrom w:id="46" w:author="Eckhoff,Dirk" w:date="2020-10-12T13:44:00Z"/>
        </w:rPr>
      </w:pPr>
      <w:moveFrom w:id="47" w:author="Eckhoff,Dirk" w:date="2020-10-12T13:44:00Z">
        <w:r w:rsidDel="008F1AFF">
          <w:t xml:space="preserve">Vessel Traffic </w:t>
        </w:r>
        <w:r w:rsidR="000A21EC" w:rsidDel="008F1AFF">
          <w:t xml:space="preserve">Services </w:t>
        </w:r>
        <w:r w:rsidDel="008F1AFF">
          <w:t>additional services</w:t>
        </w:r>
      </w:moveFrom>
      <w:commentRangeEnd w:id="31"/>
      <w:r w:rsidR="008F1AFF">
        <w:rPr>
          <w:rStyle w:val="Kommentarzeichen"/>
          <w:color w:val="auto"/>
          <w:lang w:val="en-US"/>
        </w:rPr>
        <w:commentReference w:id="31"/>
      </w:r>
    </w:p>
    <w:p w:rsidR="004259CB" w:rsidRPr="004259CB" w:rsidRDefault="004259CB" w:rsidP="004259CB">
      <w:pPr>
        <w:pStyle w:val="berschrift1"/>
        <w:tabs>
          <w:tab w:val="clear" w:pos="0"/>
        </w:tabs>
        <w:spacing w:before="0"/>
        <w:ind w:left="0" w:firstLine="0"/>
        <w:rPr>
          <w:caps w:val="0"/>
        </w:rPr>
      </w:pPr>
      <w:bookmarkStart w:id="48" w:name="_Toc455587604"/>
      <w:bookmarkStart w:id="49" w:name="_Toc455589136"/>
      <w:bookmarkStart w:id="50" w:name="_Toc432687599"/>
      <w:bookmarkStart w:id="51" w:name="_Toc464033447"/>
      <w:bookmarkStart w:id="52" w:name="_Toc464136442"/>
      <w:bookmarkStart w:id="53" w:name="_Toc464139608"/>
      <w:bookmarkEnd w:id="48"/>
      <w:bookmarkEnd w:id="49"/>
      <w:moveFromRangeEnd w:id="44"/>
      <w:r w:rsidRPr="004259CB">
        <w:rPr>
          <w:caps w:val="0"/>
        </w:rPr>
        <w:t>REFERENCED DOCUMENT</w:t>
      </w:r>
      <w:r w:rsidR="00757F9E" w:rsidRPr="004259CB">
        <w:rPr>
          <w:caps w:val="0"/>
        </w:rPr>
        <w:t>S</w:t>
      </w:r>
      <w:bookmarkEnd w:id="50"/>
      <w:bookmarkEnd w:id="51"/>
      <w:bookmarkEnd w:id="52"/>
      <w:bookmarkEnd w:id="53"/>
    </w:p>
    <w:p w:rsidR="004259CB" w:rsidRPr="004259CB" w:rsidRDefault="004259CB" w:rsidP="004259CB">
      <w:pPr>
        <w:pStyle w:val="Sparationtitre1"/>
        <w:rPr>
          <w:lang w:val="en-GB"/>
        </w:rPr>
      </w:pPr>
    </w:p>
    <w:p w:rsidR="004259CB" w:rsidRPr="004259CB" w:rsidRDefault="004259CB" w:rsidP="0057692D">
      <w:pPr>
        <w:pStyle w:val="Textedesaisie"/>
        <w:spacing w:after="120"/>
        <w:rPr>
          <w:lang w:val="en-GB"/>
        </w:rPr>
      </w:pPr>
      <w:r w:rsidRPr="004259CB">
        <w:rPr>
          <w:lang w:val="en-GB"/>
        </w:rPr>
        <w:t xml:space="preserve">In this Standard, any reference to a Recommendation is to the most recent version approved by the IALA Council. </w:t>
      </w:r>
    </w:p>
    <w:p w:rsidR="003371B3" w:rsidRPr="004259CB" w:rsidRDefault="003371B3" w:rsidP="003371B3">
      <w:pPr>
        <w:pStyle w:val="Textkrper"/>
      </w:pPr>
      <w:bookmarkStart w:id="54" w:name="_Toc455589139"/>
      <w:bookmarkEnd w:id="54"/>
      <w:commentRangeStart w:id="55"/>
      <w:r w:rsidRPr="004259CB">
        <w:t xml:space="preserve">In this Standard the word ‘shall’ is used to </w:t>
      </w:r>
      <w:r>
        <w:t>indicate</w:t>
      </w:r>
      <w:r w:rsidR="00AA2802">
        <w:t xml:space="preserve"> that a provision is n</w:t>
      </w:r>
      <w:r w:rsidRPr="004259CB">
        <w:t xml:space="preserve">ormative and is to be followed in order to comply with the </w:t>
      </w:r>
      <w:r w:rsidR="005441EC">
        <w:t>S</w:t>
      </w:r>
      <w:r w:rsidRPr="004259CB">
        <w:t>tandard.</w:t>
      </w:r>
      <w:r w:rsidR="00AA2802">
        <w:t xml:space="preserve">  The word ‘should’ introduces i</w:t>
      </w:r>
      <w:r w:rsidRPr="004259CB">
        <w:t>nformative provisions</w:t>
      </w:r>
      <w:commentRangeEnd w:id="55"/>
      <w:r w:rsidR="00856811">
        <w:rPr>
          <w:rStyle w:val="Kommentarzeichen"/>
          <w:lang w:val="en-US"/>
        </w:rPr>
        <w:commentReference w:id="55"/>
      </w:r>
      <w:r w:rsidRPr="004259CB">
        <w:t>.</w:t>
      </w:r>
    </w:p>
    <w:p w:rsidR="004259CB" w:rsidRPr="004259CB" w:rsidRDefault="004259CB" w:rsidP="004259CB">
      <w:pPr>
        <w:pStyle w:val="Textedesaisie"/>
        <w:rPr>
          <w:lang w:val="en-GB"/>
        </w:rPr>
      </w:pPr>
      <w:r w:rsidRPr="004259CB">
        <w:rPr>
          <w:lang w:val="en-GB"/>
        </w:rPr>
        <w:t xml:space="preserve">The following Recommendations are </w:t>
      </w:r>
      <w:r w:rsidR="00AA2802">
        <w:rPr>
          <w:b/>
          <w:lang w:val="en-GB"/>
        </w:rPr>
        <w:t>n</w:t>
      </w:r>
      <w:r w:rsidRPr="004259CB">
        <w:rPr>
          <w:b/>
          <w:lang w:val="en-GB"/>
        </w:rPr>
        <w:t>ormative</w:t>
      </w:r>
      <w:r w:rsidRPr="004259CB">
        <w:rPr>
          <w:lang w:val="en-GB"/>
        </w:rPr>
        <w:t xml:space="preserve"> provisions, and </w:t>
      </w:r>
      <w:r w:rsidRPr="003371B3">
        <w:rPr>
          <w:b/>
          <w:lang w:val="en-GB"/>
        </w:rPr>
        <w:t>shall</w:t>
      </w:r>
      <w:r w:rsidRPr="004259CB">
        <w:rPr>
          <w:lang w:val="en-GB"/>
        </w:rPr>
        <w:t xml:space="preserve"> be observed if compliance with this Standard is claimed.</w:t>
      </w:r>
    </w:p>
    <w:p w:rsidR="004259CB" w:rsidRPr="004259CB" w:rsidRDefault="004259CB" w:rsidP="004259CB">
      <w:pPr>
        <w:pStyle w:val="Textedesaisie"/>
        <w:rPr>
          <w:lang w:val="en-GB"/>
        </w:rPr>
      </w:pPr>
    </w:p>
    <w:tbl>
      <w:tblPr>
        <w:tblStyle w:val="Tabellenraster"/>
        <w:tblW w:w="10343" w:type="dxa"/>
        <w:jc w:val="center"/>
        <w:tblLayout w:type="fixed"/>
        <w:tblLook w:val="04A0" w:firstRow="1" w:lastRow="0" w:firstColumn="1" w:lastColumn="0" w:noHBand="0" w:noVBand="1"/>
      </w:tblPr>
      <w:tblGrid>
        <w:gridCol w:w="2526"/>
        <w:gridCol w:w="1580"/>
        <w:gridCol w:w="6237"/>
      </w:tblGrid>
      <w:tr w:rsidR="004259CB" w:rsidRPr="004259CB" w:rsidTr="0057692D">
        <w:trPr>
          <w:jc w:val="center"/>
        </w:trPr>
        <w:tc>
          <w:tcPr>
            <w:tcW w:w="2526" w:type="dxa"/>
          </w:tcPr>
          <w:p w:rsidR="004259CB" w:rsidRPr="004259CB" w:rsidRDefault="004259CB" w:rsidP="00BA0EEF">
            <w:pPr>
              <w:spacing w:before="120" w:after="120"/>
              <w:rPr>
                <w:b/>
                <w:sz w:val="22"/>
                <w:lang w:val="en-GB"/>
              </w:rPr>
            </w:pPr>
            <w:commentRangeStart w:id="56"/>
            <w:r w:rsidRPr="004259CB">
              <w:rPr>
                <w:b/>
                <w:sz w:val="22"/>
                <w:lang w:val="en-GB"/>
              </w:rPr>
              <w:t>Scope</w:t>
            </w:r>
          </w:p>
        </w:tc>
        <w:tc>
          <w:tcPr>
            <w:tcW w:w="1580" w:type="dxa"/>
          </w:tcPr>
          <w:p w:rsidR="004259CB" w:rsidRPr="004259CB" w:rsidRDefault="004259CB" w:rsidP="00BA0EEF">
            <w:pPr>
              <w:spacing w:before="120" w:after="120"/>
              <w:rPr>
                <w:b/>
                <w:sz w:val="22"/>
                <w:lang w:val="en-GB"/>
              </w:rPr>
            </w:pPr>
            <w:r w:rsidRPr="004259CB">
              <w:rPr>
                <w:b/>
                <w:sz w:val="22"/>
                <w:lang w:val="en-GB"/>
              </w:rPr>
              <w:t>Number</w:t>
            </w:r>
          </w:p>
        </w:tc>
        <w:tc>
          <w:tcPr>
            <w:tcW w:w="6237" w:type="dxa"/>
          </w:tcPr>
          <w:p w:rsidR="004259CB" w:rsidRPr="004259CB" w:rsidRDefault="004259CB" w:rsidP="00BA0EEF">
            <w:pPr>
              <w:spacing w:before="120" w:after="120"/>
              <w:rPr>
                <w:b/>
                <w:sz w:val="22"/>
                <w:lang w:val="en-GB"/>
              </w:rPr>
            </w:pPr>
            <w:r w:rsidRPr="004259CB">
              <w:rPr>
                <w:b/>
                <w:sz w:val="22"/>
                <w:lang w:val="en-GB"/>
              </w:rPr>
              <w:t>Title</w:t>
            </w:r>
            <w:commentRangeEnd w:id="56"/>
            <w:r w:rsidR="00286144">
              <w:rPr>
                <w:rStyle w:val="Kommentarzeichen"/>
              </w:rPr>
              <w:commentReference w:id="56"/>
            </w:r>
          </w:p>
        </w:tc>
      </w:tr>
      <w:tr w:rsidR="005A181A" w:rsidRPr="004259CB" w:rsidTr="0057692D">
        <w:trPr>
          <w:jc w:val="center"/>
        </w:trPr>
        <w:tc>
          <w:tcPr>
            <w:tcW w:w="2526" w:type="dxa"/>
          </w:tcPr>
          <w:p w:rsidR="005A181A" w:rsidRPr="00085375" w:rsidRDefault="007A7993" w:rsidP="00BA0EEF">
            <w:pPr>
              <w:spacing w:before="120" w:after="120"/>
              <w:rPr>
                <w:b/>
                <w:sz w:val="22"/>
                <w:lang w:val="en-GB"/>
              </w:rPr>
            </w:pPr>
            <w:r>
              <w:rPr>
                <w:b/>
                <w:sz w:val="22"/>
                <w:lang w:val="en-GB"/>
              </w:rPr>
              <w:t>Vessel Traffic Services i</w:t>
            </w:r>
            <w:r w:rsidR="0060160B" w:rsidRPr="0060160B">
              <w:rPr>
                <w:b/>
                <w:sz w:val="22"/>
                <w:lang w:val="en-GB"/>
              </w:rPr>
              <w:t>mplementation</w:t>
            </w:r>
          </w:p>
        </w:tc>
        <w:tc>
          <w:tcPr>
            <w:tcW w:w="1580" w:type="dxa"/>
          </w:tcPr>
          <w:p w:rsidR="005A181A" w:rsidRDefault="0060160B" w:rsidP="007678FC">
            <w:pPr>
              <w:spacing w:before="120" w:after="120"/>
              <w:rPr>
                <w:sz w:val="22"/>
                <w:lang w:val="en-GB"/>
              </w:rPr>
            </w:pPr>
            <w:r>
              <w:rPr>
                <w:sz w:val="22"/>
                <w:lang w:val="en-GB"/>
              </w:rPr>
              <w:t>V-119</w:t>
            </w:r>
          </w:p>
        </w:tc>
        <w:tc>
          <w:tcPr>
            <w:tcW w:w="6237" w:type="dxa"/>
          </w:tcPr>
          <w:p w:rsidR="005A181A" w:rsidRPr="00085375" w:rsidRDefault="0060160B" w:rsidP="00BA0EEF">
            <w:pPr>
              <w:spacing w:before="120" w:after="120"/>
              <w:rPr>
                <w:sz w:val="22"/>
                <w:lang w:val="en-GB"/>
              </w:rPr>
            </w:pPr>
            <w:r w:rsidRPr="0060160B">
              <w:rPr>
                <w:sz w:val="22"/>
                <w:lang w:val="en-GB"/>
              </w:rPr>
              <w:t>The Implementation of Vessel Traffic Services</w:t>
            </w:r>
          </w:p>
        </w:tc>
      </w:tr>
      <w:tr w:rsidR="0060160B" w:rsidRPr="004259CB" w:rsidTr="0057692D">
        <w:trPr>
          <w:jc w:val="center"/>
        </w:trPr>
        <w:tc>
          <w:tcPr>
            <w:tcW w:w="2526" w:type="dxa"/>
          </w:tcPr>
          <w:p w:rsidR="0060160B" w:rsidRPr="00085375" w:rsidRDefault="00EE2C05" w:rsidP="00BA0EEF">
            <w:pPr>
              <w:spacing w:before="120" w:after="120"/>
              <w:rPr>
                <w:b/>
                <w:sz w:val="22"/>
                <w:lang w:val="en-GB"/>
              </w:rPr>
            </w:pPr>
            <w:r w:rsidRPr="00EE2C05">
              <w:rPr>
                <w:b/>
                <w:sz w:val="22"/>
                <w:lang w:val="en-GB"/>
              </w:rPr>
              <w:t>Vessel Traffic Services</w:t>
            </w:r>
            <w:r w:rsidR="007A7993">
              <w:rPr>
                <w:b/>
                <w:sz w:val="22"/>
                <w:lang w:val="en-GB"/>
              </w:rPr>
              <w:t xml:space="preserve"> o</w:t>
            </w:r>
            <w:r>
              <w:rPr>
                <w:b/>
                <w:sz w:val="22"/>
                <w:lang w:val="en-GB"/>
              </w:rPr>
              <w:t>perations</w:t>
            </w:r>
          </w:p>
        </w:tc>
        <w:tc>
          <w:tcPr>
            <w:tcW w:w="1580" w:type="dxa"/>
          </w:tcPr>
          <w:p w:rsidR="0060160B" w:rsidRDefault="00EE2C05" w:rsidP="007678FC">
            <w:pPr>
              <w:spacing w:before="120" w:after="120"/>
              <w:rPr>
                <w:sz w:val="22"/>
                <w:lang w:val="en-GB"/>
              </w:rPr>
            </w:pPr>
            <w:r>
              <w:rPr>
                <w:sz w:val="22"/>
                <w:lang w:val="en-GB"/>
              </w:rPr>
              <w:t>V-127</w:t>
            </w:r>
          </w:p>
        </w:tc>
        <w:tc>
          <w:tcPr>
            <w:tcW w:w="6237" w:type="dxa"/>
          </w:tcPr>
          <w:p w:rsidR="0060160B" w:rsidRPr="00085375" w:rsidRDefault="00EE2C05" w:rsidP="00BA0EEF">
            <w:pPr>
              <w:spacing w:before="120" w:after="120"/>
              <w:rPr>
                <w:sz w:val="22"/>
                <w:lang w:val="en-GB"/>
              </w:rPr>
            </w:pPr>
            <w:r w:rsidRPr="00EE2C05">
              <w:rPr>
                <w:sz w:val="22"/>
                <w:lang w:val="en-GB"/>
              </w:rPr>
              <w:t>Operational Procedures for Vessel Traffic Services</w:t>
            </w:r>
          </w:p>
        </w:tc>
      </w:tr>
      <w:tr w:rsidR="00583C53" w:rsidRPr="004259CB" w:rsidTr="00583C53">
        <w:trPr>
          <w:trHeight w:val="304"/>
          <w:jc w:val="center"/>
        </w:trPr>
        <w:tc>
          <w:tcPr>
            <w:tcW w:w="2526" w:type="dxa"/>
            <w:vMerge w:val="restart"/>
          </w:tcPr>
          <w:p w:rsidR="00583C53" w:rsidRPr="00085375" w:rsidRDefault="00583C53" w:rsidP="00BA0EEF">
            <w:pPr>
              <w:spacing w:before="120" w:after="120"/>
              <w:rPr>
                <w:b/>
                <w:sz w:val="22"/>
                <w:lang w:val="en-GB"/>
              </w:rPr>
            </w:pPr>
            <w:r w:rsidRPr="00EE2C05">
              <w:rPr>
                <w:b/>
                <w:sz w:val="22"/>
                <w:lang w:val="en-GB"/>
              </w:rPr>
              <w:t>Vessel Traffic Services</w:t>
            </w:r>
            <w:r>
              <w:rPr>
                <w:b/>
                <w:sz w:val="22"/>
                <w:lang w:val="en-GB"/>
              </w:rPr>
              <w:t xml:space="preserve"> </w:t>
            </w:r>
            <w:r w:rsidRPr="00EE2C05">
              <w:rPr>
                <w:b/>
                <w:sz w:val="22"/>
                <w:lang w:val="en-GB"/>
              </w:rPr>
              <w:t>data and information management</w:t>
            </w:r>
          </w:p>
        </w:tc>
        <w:tc>
          <w:tcPr>
            <w:tcW w:w="1580" w:type="dxa"/>
          </w:tcPr>
          <w:p w:rsidR="00583C53" w:rsidRDefault="006A30AE" w:rsidP="007678FC">
            <w:pPr>
              <w:spacing w:before="120" w:after="120"/>
              <w:rPr>
                <w:sz w:val="22"/>
                <w:lang w:val="en-GB"/>
              </w:rPr>
            </w:pPr>
            <w:r>
              <w:rPr>
                <w:sz w:val="22"/>
                <w:lang w:val="en-GB"/>
              </w:rPr>
              <w:t>V-125</w:t>
            </w:r>
          </w:p>
        </w:tc>
        <w:tc>
          <w:tcPr>
            <w:tcW w:w="6237" w:type="dxa"/>
          </w:tcPr>
          <w:p w:rsidR="00583C53" w:rsidRPr="00085375" w:rsidRDefault="00583C53" w:rsidP="00EE2C05">
            <w:pPr>
              <w:spacing w:before="120" w:after="120"/>
              <w:rPr>
                <w:sz w:val="22"/>
                <w:lang w:val="en-GB"/>
              </w:rPr>
            </w:pPr>
            <w:r w:rsidRPr="00EE2C05">
              <w:rPr>
                <w:sz w:val="22"/>
                <w:lang w:val="en-GB"/>
              </w:rPr>
              <w:t xml:space="preserve">The </w:t>
            </w:r>
            <w:r>
              <w:rPr>
                <w:sz w:val="22"/>
                <w:lang w:val="en-GB"/>
              </w:rPr>
              <w:t>U</w:t>
            </w:r>
            <w:r w:rsidRPr="00EE2C05">
              <w:rPr>
                <w:sz w:val="22"/>
                <w:lang w:val="en-GB"/>
              </w:rPr>
              <w:t xml:space="preserve">se and </w:t>
            </w:r>
            <w:r>
              <w:rPr>
                <w:sz w:val="22"/>
                <w:lang w:val="en-GB"/>
              </w:rPr>
              <w:t xml:space="preserve">Presentation of </w:t>
            </w:r>
            <w:proofErr w:type="spellStart"/>
            <w:r>
              <w:rPr>
                <w:sz w:val="22"/>
                <w:lang w:val="en-GB"/>
              </w:rPr>
              <w:t>S</w:t>
            </w:r>
            <w:r w:rsidRPr="00EE2C05">
              <w:rPr>
                <w:sz w:val="22"/>
                <w:lang w:val="en-GB"/>
              </w:rPr>
              <w:t>ymbology</w:t>
            </w:r>
            <w:proofErr w:type="spellEnd"/>
            <w:r w:rsidRPr="00EE2C05">
              <w:rPr>
                <w:sz w:val="22"/>
                <w:lang w:val="en-GB"/>
              </w:rPr>
              <w:t xml:space="preserve"> at a VTS Centre</w:t>
            </w:r>
          </w:p>
        </w:tc>
      </w:tr>
      <w:tr w:rsidR="00583C53" w:rsidRPr="004259CB" w:rsidTr="0057692D">
        <w:trPr>
          <w:trHeight w:val="303"/>
          <w:jc w:val="center"/>
        </w:trPr>
        <w:tc>
          <w:tcPr>
            <w:tcW w:w="2526" w:type="dxa"/>
            <w:vMerge/>
          </w:tcPr>
          <w:p w:rsidR="00583C53" w:rsidRPr="00EE2C05" w:rsidRDefault="00583C53" w:rsidP="00BA0EEF">
            <w:pPr>
              <w:spacing w:before="120" w:after="120"/>
              <w:rPr>
                <w:b/>
                <w:sz w:val="22"/>
                <w:lang w:val="en-GB"/>
              </w:rPr>
            </w:pPr>
          </w:p>
        </w:tc>
        <w:tc>
          <w:tcPr>
            <w:tcW w:w="1580" w:type="dxa"/>
          </w:tcPr>
          <w:p w:rsidR="00583C53" w:rsidRDefault="00583C53" w:rsidP="007678FC">
            <w:pPr>
              <w:spacing w:before="120" w:after="120"/>
              <w:rPr>
                <w:sz w:val="22"/>
                <w:lang w:val="en-GB"/>
              </w:rPr>
            </w:pPr>
            <w:r w:rsidRPr="00AE4193">
              <w:rPr>
                <w:sz w:val="22"/>
                <w:lang w:val="en-GB"/>
              </w:rPr>
              <w:t>R1014</w:t>
            </w:r>
          </w:p>
        </w:tc>
        <w:tc>
          <w:tcPr>
            <w:tcW w:w="6237" w:type="dxa"/>
          </w:tcPr>
          <w:p w:rsidR="00583C53" w:rsidRPr="00817B3D" w:rsidRDefault="00AC3119" w:rsidP="000C73CB">
            <w:pPr>
              <w:spacing w:before="120" w:after="120"/>
              <w:rPr>
                <w:sz w:val="22"/>
                <w:lang w:val="en-GB"/>
              </w:rPr>
            </w:pPr>
            <w:r>
              <w:rPr>
                <w:sz w:val="22"/>
                <w:lang w:val="en-GB"/>
              </w:rPr>
              <w:t>Portrayal of VTS I</w:t>
            </w:r>
            <w:r w:rsidR="00583C53" w:rsidRPr="00817B3D">
              <w:rPr>
                <w:sz w:val="22"/>
                <w:lang w:val="en-GB"/>
              </w:rPr>
              <w:t>nformation</w:t>
            </w:r>
          </w:p>
        </w:tc>
      </w:tr>
      <w:tr w:rsidR="00583C53" w:rsidRPr="004259CB" w:rsidTr="0057692D">
        <w:trPr>
          <w:jc w:val="center"/>
        </w:trPr>
        <w:tc>
          <w:tcPr>
            <w:tcW w:w="2526" w:type="dxa"/>
          </w:tcPr>
          <w:p w:rsidR="00583C53" w:rsidRPr="00EE2C05" w:rsidRDefault="00583C53" w:rsidP="00BA0EEF">
            <w:pPr>
              <w:spacing w:before="120" w:after="120"/>
              <w:rPr>
                <w:b/>
                <w:sz w:val="22"/>
                <w:lang w:val="en-GB"/>
              </w:rPr>
            </w:pPr>
            <w:r w:rsidRPr="00303C56">
              <w:rPr>
                <w:b/>
                <w:sz w:val="22"/>
                <w:lang w:val="en-GB"/>
              </w:rPr>
              <w:t>Vessel Traffic Services communications</w:t>
            </w:r>
          </w:p>
        </w:tc>
        <w:tc>
          <w:tcPr>
            <w:tcW w:w="1580" w:type="dxa"/>
          </w:tcPr>
          <w:p w:rsidR="00583C53" w:rsidRPr="00AE4193" w:rsidRDefault="00583C53" w:rsidP="00817B3D">
            <w:pPr>
              <w:spacing w:before="120" w:after="120"/>
              <w:rPr>
                <w:sz w:val="22"/>
                <w:lang w:val="en-GB"/>
              </w:rPr>
            </w:pPr>
            <w:r w:rsidRPr="00AE4193">
              <w:rPr>
                <w:sz w:val="22"/>
                <w:lang w:val="en-GB"/>
              </w:rPr>
              <w:t>R1012</w:t>
            </w:r>
          </w:p>
        </w:tc>
        <w:tc>
          <w:tcPr>
            <w:tcW w:w="6237" w:type="dxa"/>
          </w:tcPr>
          <w:p w:rsidR="00583C53" w:rsidRPr="00EE2C05" w:rsidRDefault="00583C53" w:rsidP="00EE2C05">
            <w:pPr>
              <w:spacing w:before="120" w:after="120"/>
              <w:rPr>
                <w:sz w:val="22"/>
                <w:lang w:val="en-GB"/>
              </w:rPr>
            </w:pPr>
            <w:r w:rsidRPr="00303C56">
              <w:rPr>
                <w:sz w:val="22"/>
                <w:lang w:val="en-GB"/>
              </w:rPr>
              <w:t>VTS Communications</w:t>
            </w:r>
          </w:p>
        </w:tc>
      </w:tr>
      <w:tr w:rsidR="00583C53" w:rsidRPr="004259CB" w:rsidTr="0057692D">
        <w:trPr>
          <w:jc w:val="center"/>
        </w:trPr>
        <w:tc>
          <w:tcPr>
            <w:tcW w:w="2526" w:type="dxa"/>
          </w:tcPr>
          <w:p w:rsidR="00583C53" w:rsidRPr="00085375" w:rsidRDefault="007A7993" w:rsidP="00BA0EEF">
            <w:pPr>
              <w:spacing w:before="120" w:after="120"/>
              <w:rPr>
                <w:b/>
                <w:sz w:val="22"/>
                <w:lang w:val="en-GB"/>
              </w:rPr>
            </w:pPr>
            <w:r>
              <w:rPr>
                <w:b/>
                <w:sz w:val="22"/>
                <w:lang w:val="en-GB"/>
              </w:rPr>
              <w:t>Vessel Traffic Services t</w:t>
            </w:r>
            <w:r w:rsidR="00583C53" w:rsidRPr="00EE2C05">
              <w:rPr>
                <w:b/>
                <w:sz w:val="22"/>
                <w:lang w:val="en-GB"/>
              </w:rPr>
              <w:t>echnologies</w:t>
            </w:r>
          </w:p>
        </w:tc>
        <w:tc>
          <w:tcPr>
            <w:tcW w:w="1580" w:type="dxa"/>
          </w:tcPr>
          <w:p w:rsidR="00583C53" w:rsidRPr="00AE4193" w:rsidRDefault="006A30AE" w:rsidP="007678FC">
            <w:pPr>
              <w:spacing w:before="120" w:after="120"/>
              <w:rPr>
                <w:sz w:val="22"/>
                <w:lang w:val="en-GB"/>
              </w:rPr>
            </w:pPr>
            <w:r>
              <w:rPr>
                <w:sz w:val="22"/>
                <w:lang w:val="en-GB"/>
              </w:rPr>
              <w:t>V-128</w:t>
            </w:r>
          </w:p>
        </w:tc>
        <w:tc>
          <w:tcPr>
            <w:tcW w:w="6237" w:type="dxa"/>
          </w:tcPr>
          <w:p w:rsidR="00583C53" w:rsidRPr="00085375" w:rsidRDefault="00583C53" w:rsidP="00BA0EEF">
            <w:pPr>
              <w:spacing w:before="120" w:after="120"/>
              <w:rPr>
                <w:sz w:val="22"/>
                <w:lang w:val="en-GB"/>
              </w:rPr>
            </w:pPr>
            <w:r w:rsidRPr="00EE2C05">
              <w:rPr>
                <w:sz w:val="22"/>
                <w:lang w:val="en-GB"/>
              </w:rPr>
              <w:t>Operational and Technical Performance of VTS Systems</w:t>
            </w:r>
          </w:p>
        </w:tc>
      </w:tr>
      <w:tr w:rsidR="00583C53" w:rsidRPr="004259CB" w:rsidTr="0057692D">
        <w:trPr>
          <w:jc w:val="center"/>
        </w:trPr>
        <w:tc>
          <w:tcPr>
            <w:tcW w:w="2526" w:type="dxa"/>
          </w:tcPr>
          <w:p w:rsidR="00583C53" w:rsidRPr="00EE2C05" w:rsidRDefault="007A7993" w:rsidP="007A7993">
            <w:pPr>
              <w:spacing w:before="120" w:after="120"/>
              <w:rPr>
                <w:b/>
                <w:sz w:val="22"/>
                <w:lang w:val="en-GB"/>
              </w:rPr>
            </w:pPr>
            <w:r w:rsidRPr="00303C56">
              <w:rPr>
                <w:b/>
                <w:sz w:val="22"/>
                <w:lang w:val="en-GB"/>
              </w:rPr>
              <w:t xml:space="preserve">Vessel Traffic Services </w:t>
            </w:r>
            <w:r>
              <w:rPr>
                <w:b/>
                <w:sz w:val="22"/>
                <w:lang w:val="en-GB"/>
              </w:rPr>
              <w:t>auditing and assessing</w:t>
            </w:r>
            <w:r w:rsidR="00583C53" w:rsidRPr="00303C56">
              <w:rPr>
                <w:b/>
                <w:sz w:val="22"/>
                <w:lang w:val="en-GB"/>
              </w:rPr>
              <w:t xml:space="preserve"> </w:t>
            </w:r>
          </w:p>
        </w:tc>
        <w:tc>
          <w:tcPr>
            <w:tcW w:w="1580" w:type="dxa"/>
          </w:tcPr>
          <w:p w:rsidR="00583C53" w:rsidRPr="00AE4193" w:rsidRDefault="00583C53" w:rsidP="00817B3D">
            <w:pPr>
              <w:spacing w:before="120" w:after="120"/>
              <w:rPr>
                <w:sz w:val="22"/>
                <w:lang w:val="en-GB"/>
              </w:rPr>
            </w:pPr>
            <w:r w:rsidRPr="00AE4193">
              <w:rPr>
                <w:sz w:val="22"/>
                <w:lang w:val="en-GB"/>
              </w:rPr>
              <w:t>R1013</w:t>
            </w:r>
          </w:p>
        </w:tc>
        <w:tc>
          <w:tcPr>
            <w:tcW w:w="6237" w:type="dxa"/>
          </w:tcPr>
          <w:p w:rsidR="00583C53" w:rsidRPr="00EE2C05" w:rsidRDefault="00583C53" w:rsidP="00BA0EEF">
            <w:pPr>
              <w:spacing w:before="120" w:after="120"/>
              <w:rPr>
                <w:sz w:val="22"/>
                <w:lang w:val="en-GB"/>
              </w:rPr>
            </w:pPr>
            <w:r>
              <w:rPr>
                <w:sz w:val="22"/>
                <w:lang w:val="en-GB"/>
              </w:rPr>
              <w:t>Auditing a</w:t>
            </w:r>
            <w:r w:rsidRPr="00303C56">
              <w:rPr>
                <w:sz w:val="22"/>
                <w:lang w:val="en-GB"/>
              </w:rPr>
              <w:t>nd Assessi</w:t>
            </w:r>
            <w:r w:rsidR="006A30AE">
              <w:rPr>
                <w:sz w:val="22"/>
                <w:lang w:val="en-GB"/>
              </w:rPr>
              <w:t>ng Vessel Traffic Services</w:t>
            </w:r>
          </w:p>
        </w:tc>
      </w:tr>
    </w:tbl>
    <w:p w:rsidR="004259CB" w:rsidRPr="004259CB" w:rsidRDefault="004259CB" w:rsidP="004259CB">
      <w:pPr>
        <w:rPr>
          <w:lang w:val="en-GB"/>
        </w:rPr>
      </w:pPr>
      <w:bookmarkStart w:id="58" w:name="_Toc432687601"/>
      <w:bookmarkEnd w:id="58"/>
    </w:p>
    <w:p w:rsidR="004259CB" w:rsidRPr="004259CB" w:rsidRDefault="004259CB" w:rsidP="004259CB">
      <w:pPr>
        <w:pStyle w:val="Textkrper"/>
      </w:pPr>
      <w:r w:rsidRPr="004259CB">
        <w:lastRenderedPageBreak/>
        <w:t xml:space="preserve">The following Recommendations are </w:t>
      </w:r>
      <w:r w:rsidR="007678FC">
        <w:rPr>
          <w:b/>
        </w:rPr>
        <w:t>i</w:t>
      </w:r>
      <w:r w:rsidRPr="004259CB">
        <w:rPr>
          <w:b/>
        </w:rPr>
        <w:t>nformative</w:t>
      </w:r>
      <w:r w:rsidRPr="004259CB">
        <w:t xml:space="preserve"> provisions and </w:t>
      </w:r>
      <w:r w:rsidRPr="003371B3">
        <w:rPr>
          <w:b/>
        </w:rPr>
        <w:t>should</w:t>
      </w:r>
      <w:r w:rsidRPr="004259CB">
        <w:t xml:space="preserve"> be observed if compliance with this Standard is claimed.</w:t>
      </w:r>
    </w:p>
    <w:tbl>
      <w:tblPr>
        <w:tblStyle w:val="Tabellenraster"/>
        <w:tblW w:w="10201" w:type="dxa"/>
        <w:jc w:val="center"/>
        <w:tblLayout w:type="fixed"/>
        <w:tblLook w:val="04A0" w:firstRow="1" w:lastRow="0" w:firstColumn="1" w:lastColumn="0" w:noHBand="0" w:noVBand="1"/>
      </w:tblPr>
      <w:tblGrid>
        <w:gridCol w:w="2405"/>
        <w:gridCol w:w="1559"/>
        <w:gridCol w:w="6237"/>
      </w:tblGrid>
      <w:tr w:rsidR="004259CB" w:rsidRPr="004259CB" w:rsidTr="0057692D">
        <w:trPr>
          <w:jc w:val="center"/>
        </w:trPr>
        <w:tc>
          <w:tcPr>
            <w:tcW w:w="2405" w:type="dxa"/>
          </w:tcPr>
          <w:p w:rsidR="004259CB" w:rsidRPr="004259CB" w:rsidRDefault="004259CB" w:rsidP="00BA0EEF">
            <w:pPr>
              <w:spacing w:before="120" w:after="120"/>
              <w:rPr>
                <w:b/>
                <w:sz w:val="22"/>
                <w:lang w:val="en-GB"/>
              </w:rPr>
            </w:pPr>
            <w:r w:rsidRPr="004259CB">
              <w:rPr>
                <w:b/>
                <w:sz w:val="22"/>
                <w:lang w:val="en-GB"/>
              </w:rPr>
              <w:t>Scope</w:t>
            </w:r>
          </w:p>
        </w:tc>
        <w:tc>
          <w:tcPr>
            <w:tcW w:w="1559" w:type="dxa"/>
          </w:tcPr>
          <w:p w:rsidR="004259CB" w:rsidRPr="004259CB" w:rsidRDefault="004259CB" w:rsidP="00BA0EEF">
            <w:pPr>
              <w:spacing w:before="120" w:after="120"/>
              <w:rPr>
                <w:b/>
                <w:sz w:val="22"/>
                <w:lang w:val="en-GB"/>
              </w:rPr>
            </w:pPr>
            <w:r w:rsidRPr="004259CB">
              <w:rPr>
                <w:b/>
                <w:sz w:val="22"/>
                <w:lang w:val="en-GB"/>
              </w:rPr>
              <w:t>Number</w:t>
            </w:r>
          </w:p>
        </w:tc>
        <w:tc>
          <w:tcPr>
            <w:tcW w:w="6237" w:type="dxa"/>
          </w:tcPr>
          <w:p w:rsidR="004259CB" w:rsidRPr="004259CB" w:rsidRDefault="004259CB" w:rsidP="00BA0EEF">
            <w:pPr>
              <w:spacing w:before="120" w:after="120"/>
              <w:rPr>
                <w:b/>
                <w:sz w:val="22"/>
                <w:lang w:val="en-GB"/>
              </w:rPr>
            </w:pPr>
            <w:r w:rsidRPr="004259CB">
              <w:rPr>
                <w:b/>
                <w:sz w:val="22"/>
                <w:lang w:val="en-GB"/>
              </w:rPr>
              <w:t>Title</w:t>
            </w:r>
          </w:p>
        </w:tc>
      </w:tr>
      <w:tr w:rsidR="00EE2C05" w:rsidRPr="004259CB" w:rsidTr="0057692D">
        <w:trPr>
          <w:jc w:val="center"/>
        </w:trPr>
        <w:tc>
          <w:tcPr>
            <w:tcW w:w="2405" w:type="dxa"/>
            <w:vMerge w:val="restart"/>
          </w:tcPr>
          <w:p w:rsidR="00EE2C05" w:rsidRDefault="007A7993" w:rsidP="00BA0EEF">
            <w:pPr>
              <w:spacing w:before="120" w:after="120"/>
              <w:rPr>
                <w:b/>
                <w:sz w:val="22"/>
                <w:lang w:val="en-GB"/>
              </w:rPr>
            </w:pPr>
            <w:r>
              <w:rPr>
                <w:b/>
                <w:sz w:val="22"/>
                <w:lang w:val="en-GB"/>
              </w:rPr>
              <w:t>Vessel Traffic Services i</w:t>
            </w:r>
            <w:r w:rsidR="00EE2C05" w:rsidRPr="0060160B">
              <w:rPr>
                <w:b/>
                <w:sz w:val="22"/>
                <w:lang w:val="en-GB"/>
              </w:rPr>
              <w:t>mplementation</w:t>
            </w:r>
          </w:p>
        </w:tc>
        <w:tc>
          <w:tcPr>
            <w:tcW w:w="1559" w:type="dxa"/>
          </w:tcPr>
          <w:p w:rsidR="00EE2C05" w:rsidRDefault="00EE2C05" w:rsidP="001078A0">
            <w:pPr>
              <w:spacing w:before="120" w:after="120"/>
              <w:rPr>
                <w:sz w:val="22"/>
                <w:lang w:val="en-GB"/>
              </w:rPr>
            </w:pPr>
            <w:r>
              <w:rPr>
                <w:sz w:val="22"/>
                <w:lang w:val="en-GB"/>
              </w:rPr>
              <w:t>V-102</w:t>
            </w:r>
          </w:p>
        </w:tc>
        <w:tc>
          <w:tcPr>
            <w:tcW w:w="6237" w:type="dxa"/>
          </w:tcPr>
          <w:p w:rsidR="00EE2C05" w:rsidRPr="00085375" w:rsidRDefault="007678FC" w:rsidP="00BA0EEF">
            <w:pPr>
              <w:spacing w:before="120" w:after="120"/>
              <w:rPr>
                <w:sz w:val="22"/>
                <w:lang w:val="en-GB"/>
              </w:rPr>
            </w:pPr>
            <w:r>
              <w:rPr>
                <w:sz w:val="22"/>
                <w:lang w:val="en-GB"/>
              </w:rPr>
              <w:t>The Application of the 'User Pays' P</w:t>
            </w:r>
            <w:r w:rsidR="00EE2C05" w:rsidRPr="0060160B">
              <w:rPr>
                <w:sz w:val="22"/>
                <w:lang w:val="en-GB"/>
              </w:rPr>
              <w:t>rinciple to Vessel Traffic Services</w:t>
            </w:r>
          </w:p>
        </w:tc>
      </w:tr>
      <w:tr w:rsidR="00EE2C05" w:rsidRPr="004259CB" w:rsidTr="0057692D">
        <w:trPr>
          <w:jc w:val="center"/>
        </w:trPr>
        <w:tc>
          <w:tcPr>
            <w:tcW w:w="2405" w:type="dxa"/>
            <w:vMerge/>
          </w:tcPr>
          <w:p w:rsidR="00EE2C05" w:rsidRDefault="00EE2C05" w:rsidP="00BA0EEF">
            <w:pPr>
              <w:spacing w:before="120" w:after="120"/>
              <w:rPr>
                <w:b/>
                <w:sz w:val="22"/>
                <w:lang w:val="en-GB"/>
              </w:rPr>
            </w:pPr>
          </w:p>
        </w:tc>
        <w:tc>
          <w:tcPr>
            <w:tcW w:w="1559" w:type="dxa"/>
          </w:tcPr>
          <w:p w:rsidR="00EE2C05" w:rsidRDefault="00EE2C05" w:rsidP="001078A0">
            <w:pPr>
              <w:spacing w:before="120" w:after="120"/>
              <w:rPr>
                <w:sz w:val="22"/>
                <w:lang w:val="en-GB"/>
              </w:rPr>
            </w:pPr>
            <w:r>
              <w:rPr>
                <w:sz w:val="22"/>
                <w:lang w:val="en-GB"/>
              </w:rPr>
              <w:t>V-120</w:t>
            </w:r>
          </w:p>
        </w:tc>
        <w:tc>
          <w:tcPr>
            <w:tcW w:w="6237" w:type="dxa"/>
          </w:tcPr>
          <w:p w:rsidR="00EE2C05" w:rsidRPr="00085375" w:rsidRDefault="00EE2C05" w:rsidP="00BA0EEF">
            <w:pPr>
              <w:spacing w:before="120" w:after="120"/>
              <w:rPr>
                <w:sz w:val="22"/>
                <w:lang w:val="en-GB"/>
              </w:rPr>
            </w:pPr>
            <w:r w:rsidRPr="0060160B">
              <w:rPr>
                <w:sz w:val="22"/>
                <w:lang w:val="en-GB"/>
              </w:rPr>
              <w:t>Vessel Traffic Services in Inland Waters</w:t>
            </w:r>
          </w:p>
        </w:tc>
      </w:tr>
    </w:tbl>
    <w:p w:rsidR="0081052A" w:rsidRDefault="0081052A">
      <w:pPr>
        <w:spacing w:after="200" w:line="276" w:lineRule="auto"/>
        <w:rPr>
          <w:rFonts w:asciiTheme="majorHAnsi" w:eastAsiaTheme="majorEastAsia" w:hAnsiTheme="majorHAnsi" w:cstheme="majorBidi"/>
          <w:b/>
          <w:bCs/>
          <w:color w:val="00558C"/>
          <w:sz w:val="28"/>
          <w:szCs w:val="24"/>
          <w:lang w:val="en-GB"/>
        </w:rPr>
      </w:pPr>
      <w:bookmarkStart w:id="59" w:name="_Toc464136443"/>
      <w:bookmarkStart w:id="60" w:name="_Toc464139609"/>
      <w:r>
        <w:rPr>
          <w:caps/>
        </w:rPr>
        <w:br w:type="page"/>
      </w:r>
    </w:p>
    <w:p w:rsidR="004259CB" w:rsidRPr="004259CB" w:rsidRDefault="004259CB" w:rsidP="004259CB">
      <w:pPr>
        <w:pStyle w:val="berschrift1"/>
        <w:tabs>
          <w:tab w:val="clear" w:pos="0"/>
        </w:tabs>
        <w:spacing w:before="0"/>
        <w:ind w:left="0" w:firstLine="0"/>
        <w:rPr>
          <w:caps w:val="0"/>
        </w:rPr>
      </w:pPr>
      <w:r w:rsidRPr="004259CB">
        <w:rPr>
          <w:caps w:val="0"/>
        </w:rPr>
        <w:lastRenderedPageBreak/>
        <w:t>SUPPLEMENTARY ELEMENTS</w:t>
      </w:r>
      <w:bookmarkEnd w:id="59"/>
      <w:bookmarkEnd w:id="60"/>
    </w:p>
    <w:p w:rsidR="004259CB" w:rsidRPr="004259CB" w:rsidRDefault="004259CB" w:rsidP="004259CB">
      <w:pPr>
        <w:pStyle w:val="Sparationtitre1"/>
        <w:rPr>
          <w:lang w:val="en-GB"/>
        </w:rPr>
      </w:pPr>
    </w:p>
    <w:p w:rsidR="004259CB" w:rsidRPr="004259CB" w:rsidRDefault="004259CB" w:rsidP="004259CB">
      <w:pPr>
        <w:pStyle w:val="Textkrper"/>
      </w:pPr>
      <w:r w:rsidRPr="004259CB">
        <w:t>There are no supplementary elements to this Standard.</w:t>
      </w:r>
    </w:p>
    <w:p w:rsidR="004259CB" w:rsidRPr="004259CB" w:rsidRDefault="00BB1792" w:rsidP="004259CB">
      <w:pPr>
        <w:pStyle w:val="berschrift1"/>
        <w:tabs>
          <w:tab w:val="clear" w:pos="0"/>
        </w:tabs>
        <w:spacing w:before="0"/>
        <w:ind w:left="0" w:firstLine="0"/>
        <w:rPr>
          <w:caps w:val="0"/>
        </w:rPr>
      </w:pPr>
      <w:bookmarkStart w:id="61" w:name="_Toc464033448"/>
      <w:bookmarkStart w:id="62" w:name="_Toc464136444"/>
      <w:bookmarkStart w:id="63" w:name="_Toc464139610"/>
      <w:r>
        <w:rPr>
          <w:caps w:val="0"/>
        </w:rPr>
        <w:t>APPROVAL</w:t>
      </w:r>
      <w:r w:rsidR="004259CB" w:rsidRPr="004259CB">
        <w:rPr>
          <w:caps w:val="0"/>
        </w:rPr>
        <w:t xml:space="preserve"> AND AMENDMENT OF STANDARDS</w:t>
      </w:r>
      <w:bookmarkEnd w:id="61"/>
      <w:bookmarkEnd w:id="62"/>
      <w:bookmarkEnd w:id="63"/>
    </w:p>
    <w:p w:rsidR="004259CB" w:rsidRPr="004259CB" w:rsidRDefault="004259CB" w:rsidP="004259CB">
      <w:pPr>
        <w:pStyle w:val="Sparationtitre1"/>
        <w:rPr>
          <w:lang w:val="en-GB"/>
        </w:rPr>
      </w:pPr>
    </w:p>
    <w:p w:rsidR="004259CB" w:rsidRPr="004259CB" w:rsidRDefault="004259CB" w:rsidP="004259CB">
      <w:pPr>
        <w:pStyle w:val="Textkrper"/>
      </w:pPr>
      <w:r w:rsidRPr="004259CB">
        <w:t xml:space="preserve">IALA Standards may be </w:t>
      </w:r>
      <w:r w:rsidR="00BB1792">
        <w:t>approved</w:t>
      </w:r>
      <w:r w:rsidRPr="004259CB">
        <w:t xml:space="preserve"> </w:t>
      </w:r>
      <w:r w:rsidR="00BB1792">
        <w:t>at a General Assembly</w:t>
      </w:r>
      <w:r w:rsidRPr="004259CB">
        <w:t>.</w:t>
      </w:r>
    </w:p>
    <w:p w:rsidR="004259CB" w:rsidRPr="004259CB" w:rsidRDefault="004259CB" w:rsidP="004259CB">
      <w:pPr>
        <w:pStyle w:val="berschrift1"/>
        <w:tabs>
          <w:tab w:val="clear" w:pos="0"/>
        </w:tabs>
        <w:spacing w:before="0"/>
        <w:ind w:left="0" w:firstLine="0"/>
        <w:rPr>
          <w:caps w:val="0"/>
        </w:rPr>
      </w:pPr>
      <w:bookmarkStart w:id="64" w:name="_Toc464033449"/>
      <w:bookmarkStart w:id="65" w:name="_Toc455589152"/>
      <w:bookmarkStart w:id="66" w:name="_Toc455589153"/>
      <w:bookmarkStart w:id="67" w:name="_Toc455589154"/>
      <w:bookmarkStart w:id="68" w:name="_Toc455589155"/>
      <w:bookmarkStart w:id="69" w:name="_Toc455589156"/>
      <w:bookmarkStart w:id="70" w:name="_Toc455589157"/>
      <w:bookmarkStart w:id="71" w:name="_Toc455589158"/>
      <w:bookmarkStart w:id="72" w:name="_Toc455589159"/>
      <w:bookmarkStart w:id="73" w:name="_Toc455589160"/>
      <w:bookmarkStart w:id="74" w:name="_Toc455589161"/>
      <w:bookmarkStart w:id="75" w:name="_Toc455589162"/>
      <w:bookmarkStart w:id="76" w:name="_Toc455589163"/>
      <w:bookmarkStart w:id="77" w:name="_Toc455589164"/>
      <w:bookmarkStart w:id="78" w:name="_Toc455589165"/>
      <w:bookmarkStart w:id="79" w:name="_Toc455589166"/>
      <w:bookmarkStart w:id="80" w:name="_Toc455589167"/>
      <w:bookmarkStart w:id="81" w:name="_Toc455589168"/>
      <w:bookmarkStart w:id="82" w:name="_Toc455589169"/>
      <w:bookmarkStart w:id="83" w:name="_Toc455589170"/>
      <w:bookmarkStart w:id="84" w:name="_Toc455589171"/>
      <w:bookmarkStart w:id="85" w:name="_Toc464033450"/>
      <w:bookmarkStart w:id="86" w:name="_Toc464033451"/>
      <w:bookmarkStart w:id="87" w:name="_Toc432687611"/>
      <w:bookmarkStart w:id="88" w:name="_Toc464033452"/>
      <w:bookmarkStart w:id="89" w:name="_Toc464136445"/>
      <w:bookmarkStart w:id="90" w:name="_Toc464139611"/>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r w:rsidRPr="004259CB">
        <w:rPr>
          <w:caps w:val="0"/>
        </w:rPr>
        <w:t>DOCUMENT HISTORY</w:t>
      </w:r>
      <w:bookmarkEnd w:id="87"/>
      <w:bookmarkEnd w:id="88"/>
      <w:bookmarkEnd w:id="89"/>
      <w:bookmarkEnd w:id="90"/>
    </w:p>
    <w:p w:rsidR="004259CB" w:rsidRPr="004259CB" w:rsidRDefault="004259CB" w:rsidP="004259CB">
      <w:pPr>
        <w:pStyle w:val="Sparationtitre1"/>
        <w:rPr>
          <w:lang w:val="en-GB"/>
        </w:rPr>
      </w:pPr>
    </w:p>
    <w:p w:rsidR="004259CB" w:rsidRPr="004259CB" w:rsidRDefault="004259CB" w:rsidP="004259CB">
      <w:pPr>
        <w:rPr>
          <w:lang w:val="en-GB"/>
        </w:rPr>
      </w:pPr>
    </w:p>
    <w:tbl>
      <w:tblPr>
        <w:tblStyle w:val="Tabellenraster"/>
        <w:tblW w:w="10065" w:type="dxa"/>
        <w:tblInd w:w="-5" w:type="dxa"/>
        <w:tblLook w:val="04A0" w:firstRow="1" w:lastRow="0" w:firstColumn="1" w:lastColumn="0" w:noHBand="0" w:noVBand="1"/>
      </w:tblPr>
      <w:tblGrid>
        <w:gridCol w:w="1417"/>
        <w:gridCol w:w="2268"/>
        <w:gridCol w:w="6380"/>
      </w:tblGrid>
      <w:tr w:rsidR="004259CB" w:rsidRPr="004259CB" w:rsidTr="00BB1792">
        <w:tc>
          <w:tcPr>
            <w:tcW w:w="1417" w:type="dxa"/>
            <w:vAlign w:val="center"/>
          </w:tcPr>
          <w:p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rsidR="004259CB" w:rsidRPr="00BA0733" w:rsidRDefault="004259CB" w:rsidP="00BA0733">
            <w:pPr>
              <w:spacing w:before="120" w:after="120"/>
              <w:rPr>
                <w:b/>
                <w:sz w:val="22"/>
                <w:lang w:val="en-GB"/>
              </w:rPr>
            </w:pPr>
            <w:r w:rsidRPr="00BA0733">
              <w:rPr>
                <w:b/>
                <w:sz w:val="22"/>
                <w:lang w:val="en-GB"/>
              </w:rPr>
              <w:t>Details</w:t>
            </w:r>
          </w:p>
        </w:tc>
        <w:tc>
          <w:tcPr>
            <w:tcW w:w="6380" w:type="dxa"/>
            <w:vAlign w:val="center"/>
          </w:tcPr>
          <w:p w:rsidR="004259CB" w:rsidRPr="00BA0733" w:rsidRDefault="004259CB" w:rsidP="00BA0733">
            <w:pPr>
              <w:spacing w:before="120" w:after="120"/>
              <w:rPr>
                <w:b/>
                <w:sz w:val="22"/>
                <w:lang w:val="en-GB"/>
              </w:rPr>
            </w:pPr>
            <w:r w:rsidRPr="00BA0733">
              <w:rPr>
                <w:b/>
                <w:sz w:val="22"/>
                <w:lang w:val="en-GB"/>
              </w:rPr>
              <w:t>Approval</w:t>
            </w:r>
          </w:p>
        </w:tc>
      </w:tr>
      <w:tr w:rsidR="004259CB" w:rsidRPr="004259CB" w:rsidTr="00BB1792">
        <w:tc>
          <w:tcPr>
            <w:tcW w:w="1417" w:type="dxa"/>
            <w:vAlign w:val="center"/>
          </w:tcPr>
          <w:p w:rsidR="004259CB" w:rsidRPr="00BA0733" w:rsidRDefault="001078A0" w:rsidP="00BA0733">
            <w:pPr>
              <w:spacing w:before="120" w:after="120"/>
              <w:rPr>
                <w:sz w:val="22"/>
                <w:lang w:val="en-GB"/>
              </w:rPr>
            </w:pPr>
            <w:r>
              <w:rPr>
                <w:sz w:val="22"/>
                <w:lang w:val="en-GB"/>
              </w:rPr>
              <w:t>2018-05-29</w:t>
            </w:r>
          </w:p>
        </w:tc>
        <w:tc>
          <w:tcPr>
            <w:tcW w:w="2268" w:type="dxa"/>
            <w:vAlign w:val="center"/>
          </w:tcPr>
          <w:p w:rsidR="004259CB" w:rsidRPr="00BA0733" w:rsidRDefault="004259CB" w:rsidP="00BA0733">
            <w:pPr>
              <w:spacing w:before="120" w:after="120"/>
              <w:rPr>
                <w:sz w:val="22"/>
                <w:lang w:val="en-GB"/>
              </w:rPr>
            </w:pPr>
            <w:r w:rsidRPr="00BA0733">
              <w:rPr>
                <w:sz w:val="22"/>
                <w:lang w:val="en-GB"/>
              </w:rPr>
              <w:t>First issue</w:t>
            </w:r>
          </w:p>
        </w:tc>
        <w:tc>
          <w:tcPr>
            <w:tcW w:w="6380" w:type="dxa"/>
            <w:vAlign w:val="center"/>
          </w:tcPr>
          <w:p w:rsidR="004259CB" w:rsidRPr="00BA0733" w:rsidRDefault="004259CB" w:rsidP="00BA0733">
            <w:pPr>
              <w:spacing w:before="120" w:after="120"/>
              <w:rPr>
                <w:sz w:val="22"/>
                <w:lang w:val="en-GB"/>
              </w:rPr>
            </w:pPr>
            <w:r w:rsidRPr="00BA0733">
              <w:rPr>
                <w:sz w:val="22"/>
                <w:lang w:val="en-GB"/>
              </w:rPr>
              <w:t xml:space="preserve">General Assembly Resolution, Incheon, </w:t>
            </w:r>
            <w:r w:rsidR="005441EC">
              <w:rPr>
                <w:sz w:val="22"/>
                <w:lang w:val="en-GB"/>
              </w:rPr>
              <w:t xml:space="preserve">Republic of </w:t>
            </w:r>
            <w:r w:rsidRPr="00BA0733">
              <w:rPr>
                <w:sz w:val="22"/>
                <w:lang w:val="en-GB"/>
              </w:rPr>
              <w:t>Korea, May 2018.</w:t>
            </w:r>
          </w:p>
        </w:tc>
      </w:tr>
    </w:tbl>
    <w:p w:rsidR="00AB326D" w:rsidRPr="004259CB" w:rsidRDefault="00AB326D" w:rsidP="004259CB">
      <w:pPr>
        <w:pStyle w:val="Textkrper"/>
      </w:pPr>
    </w:p>
    <w:sectPr w:rsidR="00AB326D" w:rsidRPr="004259CB" w:rsidSect="00480184">
      <w:headerReference w:type="even" r:id="rId23"/>
      <w:headerReference w:type="default" r:id="rId24"/>
      <w:headerReference w:type="first" r:id="rId25"/>
      <w:pgSz w:w="11906" w:h="16838" w:code="9"/>
      <w:pgMar w:top="567" w:right="794" w:bottom="567" w:left="907" w:header="567" w:footer="851"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2" w:author="Eckhoff,Dirk" w:date="2020-10-13T13:02:00Z" w:initials="DE">
    <w:p w:rsidR="00A1643D" w:rsidRDefault="00A1643D">
      <w:pPr>
        <w:pStyle w:val="Kommentartext"/>
      </w:pPr>
      <w:r>
        <w:rPr>
          <w:rStyle w:val="Kommentarzeichen"/>
        </w:rPr>
        <w:annotationRef/>
      </w:r>
      <w:r>
        <w:t>Reflects the discussion we had on  revision  of rec  V103 and guideline</w:t>
      </w:r>
      <w:r w:rsidR="00563854">
        <w:t xml:space="preserve"> whether a GL is normative  when the Rec  referencing the GL is normative. </w:t>
      </w:r>
    </w:p>
  </w:comment>
  <w:comment w:id="21" w:author="Eckhoff,Dirk" w:date="2020-10-12T13:55:00Z" w:initials="DE">
    <w:p w:rsidR="00A1643D" w:rsidRDefault="00A1643D">
      <w:pPr>
        <w:pStyle w:val="Kommentartext"/>
      </w:pPr>
      <w:r>
        <w:rPr>
          <w:rStyle w:val="Kommentarzeichen"/>
        </w:rPr>
        <w:annotationRef/>
      </w:r>
      <w:r>
        <w:t xml:space="preserve">Swop  this  text of </w:t>
      </w:r>
      <w:proofErr w:type="spellStart"/>
      <w:r>
        <w:t>paragr</w:t>
      </w:r>
      <w:proofErr w:type="spellEnd"/>
      <w:r>
        <w:t>. 3  with 4: because paragr.1,2 and 4 (partly) tell about  standards in general, while  paragr.4  is  specific for S1040.</w:t>
      </w:r>
    </w:p>
  </w:comment>
  <w:comment w:id="28" w:author="Eckhoff,Dirk" w:date="2020-10-12T13:55:00Z" w:initials="DE">
    <w:p w:rsidR="00A1643D" w:rsidRDefault="00A1643D">
      <w:pPr>
        <w:pStyle w:val="Kommentartext"/>
      </w:pPr>
      <w:r>
        <w:rPr>
          <w:rStyle w:val="Kommentarzeichen"/>
        </w:rPr>
        <w:annotationRef/>
      </w:r>
      <w:r>
        <w:t>Reflects the discussion we had on  revision  of rec  V103 and guideline</w:t>
      </w:r>
    </w:p>
  </w:comment>
  <w:comment w:id="31" w:author="Eckhoff,Dirk" w:date="2020-10-13T13:07:00Z" w:initials="DE">
    <w:p w:rsidR="008F1AFF" w:rsidRDefault="008F1AFF">
      <w:pPr>
        <w:pStyle w:val="Kommentartext"/>
      </w:pPr>
      <w:r>
        <w:rPr>
          <w:rStyle w:val="Kommentarzeichen"/>
        </w:rPr>
        <w:annotationRef/>
      </w:r>
      <w:r w:rsidR="00856811">
        <w:t>I c</w:t>
      </w:r>
      <w:r>
        <w:t>hange</w:t>
      </w:r>
      <w:r w:rsidR="00856811">
        <w:t>d</w:t>
      </w:r>
      <w:r>
        <w:t xml:space="preserve"> the order accordin</w:t>
      </w:r>
      <w:r w:rsidR="007F3F4A">
        <w:t>g to VTS Manual</w:t>
      </w:r>
      <w:r w:rsidR="000C300B">
        <w:t xml:space="preserve"> structure</w:t>
      </w:r>
      <w:r w:rsidR="008D1AC1">
        <w:t xml:space="preserve"> (with a topic order  operational, training, technical.</w:t>
      </w:r>
      <w:r w:rsidR="000C300B">
        <w:t>.</w:t>
      </w:r>
      <w:r w:rsidR="00856811">
        <w:t xml:space="preserve"> Although</w:t>
      </w:r>
      <w:r w:rsidR="000C300B">
        <w:t xml:space="preserve"> VTS Data and Information management includes</w:t>
      </w:r>
      <w:r w:rsidR="00856811">
        <w:t xml:space="preserve"> Rec </w:t>
      </w:r>
      <w:r w:rsidR="000C300B">
        <w:t xml:space="preserve"> portrayal and </w:t>
      </w:r>
      <w:proofErr w:type="spellStart"/>
      <w:r w:rsidR="000C300B">
        <w:t>symbology</w:t>
      </w:r>
      <w:proofErr w:type="spellEnd"/>
      <w:r w:rsidR="000C300B">
        <w:t xml:space="preserve"> , which </w:t>
      </w:r>
      <w:r w:rsidR="00856811">
        <w:t xml:space="preserve">are more operational while the </w:t>
      </w:r>
      <w:proofErr w:type="spellStart"/>
      <w:r w:rsidR="00856811">
        <w:t>gl</w:t>
      </w:r>
      <w:proofErr w:type="spellEnd"/>
      <w:r w:rsidR="00856811">
        <w:t xml:space="preserve"> will be more technical</w:t>
      </w:r>
      <w:r w:rsidR="000C300B">
        <w:t xml:space="preserve">.     </w:t>
      </w:r>
    </w:p>
  </w:comment>
  <w:comment w:id="55" w:author="Eckhoff,Dirk" w:date="2020-10-12T14:24:00Z" w:initials="DE">
    <w:p w:rsidR="00856811" w:rsidRDefault="00856811">
      <w:pPr>
        <w:pStyle w:val="Kommentartext"/>
      </w:pPr>
      <w:r>
        <w:rPr>
          <w:rStyle w:val="Kommentarzeichen"/>
        </w:rPr>
        <w:annotationRef/>
      </w:r>
      <w:r>
        <w:t xml:space="preserve">Do we consequently follow that rule in our rec and </w:t>
      </w:r>
      <w:proofErr w:type="spellStart"/>
      <w:r>
        <w:t>gl</w:t>
      </w:r>
      <w:proofErr w:type="spellEnd"/>
      <w:r>
        <w:t>?</w:t>
      </w:r>
    </w:p>
  </w:comment>
  <w:comment w:id="56" w:author="Eckhoff,Dirk" w:date="2020-10-13T13:09:00Z" w:initials="DE">
    <w:p w:rsidR="00286144" w:rsidRDefault="00286144">
      <w:pPr>
        <w:pStyle w:val="Kommentartext"/>
      </w:pPr>
      <w:r>
        <w:rPr>
          <w:rStyle w:val="Kommentarzeichen"/>
        </w:rPr>
        <w:annotationRef/>
      </w:r>
      <w:r w:rsidR="00856811">
        <w:t>Sec</w:t>
      </w:r>
      <w:r w:rsidR="008D1AC1">
        <w:t>retariats Tasks</w:t>
      </w:r>
      <w:r w:rsidR="00856811">
        <w:t xml:space="preserve">: </w:t>
      </w:r>
      <w:r w:rsidR="008D1AC1">
        <w:t xml:space="preserve"> </w:t>
      </w:r>
      <w:r>
        <w:t>Make the  order as in paragr.4</w:t>
      </w:r>
    </w:p>
    <w:p w:rsidR="00286144" w:rsidRDefault="000C300B">
      <w:pPr>
        <w:pStyle w:val="Kommentartext"/>
      </w:pPr>
      <w:bookmarkStart w:id="57" w:name="_GoBack"/>
      <w:bookmarkEnd w:id="57"/>
      <w:r>
        <w:t xml:space="preserve">Update according to latest </w:t>
      </w:r>
      <w:r w:rsidR="00856811">
        <w:t xml:space="preserve">Council approvals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449E" w:rsidRDefault="002B449E" w:rsidP="003274DB">
      <w:r>
        <w:separator/>
      </w:r>
    </w:p>
  </w:endnote>
  <w:endnote w:type="continuationSeparator" w:id="0">
    <w:p w:rsidR="002B449E" w:rsidRDefault="002B449E"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7580" w:rsidRDefault="006A30AE" w:rsidP="008747E0">
    <w:pPr>
      <w:pStyle w:val="Fuzeile"/>
      <w:rPr>
        <w:lang w:val="en-GB"/>
      </w:rPr>
    </w:pPr>
    <w:r w:rsidRPr="00442889">
      <w:rPr>
        <w:noProof/>
        <w:lang w:val="en-GB" w:eastAsia="en-GB"/>
      </w:rPr>
      <w:drawing>
        <wp:anchor distT="0" distB="0" distL="114300" distR="114300" simplePos="0" relativeHeight="251651584" behindDoc="1" locked="0" layoutInCell="1" allowOverlap="1" wp14:anchorId="6E073939" wp14:editId="7C04D544">
          <wp:simplePos x="0" y="0"/>
          <wp:positionH relativeFrom="page">
            <wp:posOffset>800735</wp:posOffset>
          </wp:positionH>
          <wp:positionV relativeFrom="page">
            <wp:posOffset>9617869</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en-GB" w:eastAsia="en-GB"/>
      </w:rPr>
      <mc:AlternateContent>
        <mc:Choice Requires="wps">
          <w:drawing>
            <wp:anchor distT="0" distB="0" distL="114300" distR="114300" simplePos="0" relativeHeight="251652608" behindDoc="0" locked="0" layoutInCell="1" allowOverlap="1" wp14:anchorId="7BFBF8D0" wp14:editId="235B2E1D">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0028EA03" id="Connecteur droit 11"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rsidR="00857580" w:rsidRPr="00ED2A8D" w:rsidRDefault="00857580" w:rsidP="008747E0">
    <w:pPr>
      <w:pStyle w:val="Fuzeile"/>
      <w:rPr>
        <w:lang w:val="en-GB"/>
      </w:rPr>
    </w:pPr>
  </w:p>
  <w:p w:rsidR="00857580" w:rsidRPr="00ED2A8D" w:rsidRDefault="00857580" w:rsidP="008747E0">
    <w:pPr>
      <w:pStyle w:val="Fuzeile"/>
      <w:rPr>
        <w:lang w:val="en-GB"/>
      </w:rPr>
    </w:pPr>
  </w:p>
  <w:p w:rsidR="00857580" w:rsidRPr="00ED2A8D" w:rsidRDefault="00857580" w:rsidP="008747E0">
    <w:pPr>
      <w:pStyle w:val="Fuzeile"/>
      <w:rPr>
        <w:lang w:val="en-GB"/>
      </w:rPr>
    </w:pPr>
  </w:p>
  <w:p w:rsidR="00857580" w:rsidRPr="00ED2A8D" w:rsidRDefault="00857580" w:rsidP="008747E0">
    <w:pPr>
      <w:pStyle w:val="Fuzeile"/>
      <w:rPr>
        <w:lang w:val="en-G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0AE" w:rsidRDefault="006A30AE" w:rsidP="008747E0">
    <w:pPr>
      <w:pStyle w:val="Fuzeile"/>
      <w:rPr>
        <w:lang w:val="en-GB"/>
      </w:rPr>
    </w:pPr>
    <w:r>
      <w:rPr>
        <w:noProof/>
        <w:lang w:val="en-GB" w:eastAsia="en-GB"/>
      </w:rPr>
      <mc:AlternateContent>
        <mc:Choice Requires="wps">
          <w:drawing>
            <wp:anchor distT="0" distB="0" distL="114300" distR="114300" simplePos="0" relativeHeight="251672576" behindDoc="0" locked="0" layoutInCell="1" allowOverlap="1" wp14:anchorId="4DA522E4" wp14:editId="533870A6">
              <wp:simplePos x="0" y="0"/>
              <wp:positionH relativeFrom="page">
                <wp:posOffset>215900</wp:posOffset>
              </wp:positionH>
              <wp:positionV relativeFrom="page">
                <wp:posOffset>9249410</wp:posOffset>
              </wp:positionV>
              <wp:extent cx="7128000" cy="0"/>
              <wp:effectExtent l="0" t="0" r="15875" b="19050"/>
              <wp:wrapNone/>
              <wp:docPr id="5" name="Connecteur droit 5"/>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47AC3F6F" id="Connecteur droit 5" o:spid="_x0000_s1026" style="position:absolute;z-index:2516725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" strokecolor="#00558c [3204]" strokeweight="1pt">
              <w10:wrap anchorx="page" anchory="page"/>
            </v:line>
          </w:pict>
        </mc:Fallback>
      </mc:AlternateContent>
    </w:r>
  </w:p>
  <w:p w:rsidR="006A30AE" w:rsidRPr="00ED2A8D" w:rsidRDefault="006A30AE" w:rsidP="008747E0">
    <w:pPr>
      <w:pStyle w:val="Fuzeile"/>
      <w:rPr>
        <w:lang w:val="en-GB"/>
      </w:rPr>
    </w:pPr>
  </w:p>
  <w:p w:rsidR="006A30AE" w:rsidRPr="00ED2A8D" w:rsidRDefault="006A30AE" w:rsidP="008747E0">
    <w:pPr>
      <w:pStyle w:val="Fuzeile"/>
      <w:rPr>
        <w:lang w:val="en-GB"/>
      </w:rPr>
    </w:pPr>
  </w:p>
  <w:p w:rsidR="006A30AE" w:rsidRPr="00ED2A8D" w:rsidRDefault="006A30AE" w:rsidP="008747E0">
    <w:pPr>
      <w:pStyle w:val="Fuzeile"/>
      <w:rPr>
        <w:lang w:val="en-GB"/>
      </w:rPr>
    </w:pPr>
  </w:p>
  <w:p w:rsidR="006A30AE" w:rsidRPr="00ED2A8D" w:rsidRDefault="006A30AE" w:rsidP="008747E0">
    <w:pPr>
      <w:pStyle w:val="Fuzeile"/>
      <w:rPr>
        <w:lang w:val="en-G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7580" w:rsidRPr="00C716E5" w:rsidRDefault="00857580" w:rsidP="00CB19DB">
    <w:pPr>
      <w:pStyle w:val="Fuzeile"/>
      <w:rPr>
        <w:sz w:val="15"/>
        <w:szCs w:val="15"/>
      </w:rPr>
    </w:pPr>
  </w:p>
  <w:p w:rsidR="00857580" w:rsidRDefault="00857580" w:rsidP="00CB19DB">
    <w:pPr>
      <w:pStyle w:val="Footerportrait"/>
    </w:pPr>
  </w:p>
  <w:p w:rsidR="00857580" w:rsidRPr="00C907DF" w:rsidRDefault="00856811" w:rsidP="00CB19DB">
    <w:pPr>
      <w:pStyle w:val="Footerportrait"/>
      <w:rPr>
        <w:rStyle w:val="Seitenzahl"/>
        <w:szCs w:val="15"/>
      </w:rPr>
    </w:pPr>
    <w:fldSimple w:instr=" STYLEREF &quot;Document type&quot; \* MERGEFORMAT ">
      <w:r w:rsidR="008D1AC1">
        <w:t>IALA Standard</w:t>
      </w:r>
    </w:fldSimple>
    <w:r w:rsidR="00857580" w:rsidRPr="00C907DF">
      <w:t xml:space="preserve"> </w:t>
    </w:r>
    <w:fldSimple w:instr=" STYLEREF &quot;Document number&quot; \* MERGEFORMAT ">
      <w:r w:rsidR="008D1AC1">
        <w:t>S1040</w:t>
      </w:r>
    </w:fldSimple>
    <w:r w:rsidR="00857580" w:rsidRPr="00C907DF">
      <w:t xml:space="preserve"> –</w:t>
    </w:r>
    <w:r w:rsidR="00857580">
      <w:t xml:space="preserve"> </w:t>
    </w:r>
    <w:fldSimple w:instr=" STYLEREF &quot;Document name&quot; \* MERGEFORMAT ">
      <w:r w:rsidR="008D1AC1">
        <w:t>Vessel Traffic Services</w:t>
      </w:r>
    </w:fldSimple>
  </w:p>
  <w:p w:rsidR="00857580" w:rsidRPr="00CB19DB" w:rsidRDefault="00856811" w:rsidP="00CB19DB">
    <w:pPr>
      <w:pStyle w:val="Footerportrait"/>
    </w:pPr>
    <w:fldSimple w:instr=" STYLEREF &quot;Edition number&quot; \* MERGEFORMAT ">
      <w:r w:rsidR="008D1AC1">
        <w:t>Edition 1.0</w:t>
      </w:r>
    </w:fldSimple>
    <w:r w:rsidR="00857580">
      <w:t xml:space="preserve">  </w:t>
    </w:r>
    <w:fldSimple w:instr=" STYLEREF &quot;Document date&quot; \* MERGEFORMAT ">
      <w:r w:rsidR="008D1AC1">
        <w:t>May 2018</w:t>
      </w:r>
    </w:fldSimple>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8D1AC1">
      <w:t>7</w:t>
    </w:r>
    <w:r w:rsidR="00857580" w:rsidRPr="00CB19D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449E" w:rsidRDefault="002B449E" w:rsidP="003274DB">
      <w:r>
        <w:separator/>
      </w:r>
    </w:p>
  </w:footnote>
  <w:footnote w:type="continuationSeparator" w:id="0">
    <w:p w:rsidR="002B449E" w:rsidRDefault="002B449E" w:rsidP="00327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F7C" w:rsidRPr="003B2F7C" w:rsidRDefault="003B2F7C" w:rsidP="007971A3">
    <w:pPr>
      <w:pStyle w:val="Kopfzeile"/>
      <w:jc w:val="center"/>
      <w:rPr>
        <w:sz w:val="22"/>
        <w:lang w:val="en-GB"/>
      </w:rPr>
    </w:pPr>
  </w:p>
  <w:p w:rsidR="00857580" w:rsidRPr="0081052A" w:rsidRDefault="00857580" w:rsidP="003371B3">
    <w:pPr>
      <w:pStyle w:val="Kopfzeile"/>
      <w:jc w:val="right"/>
      <w:rPr>
        <w:sz w:val="18"/>
        <w:szCs w:val="18"/>
        <w:lang w:val="en-GB"/>
      </w:rPr>
    </w:pPr>
    <w:r w:rsidRPr="003B2F7C">
      <w:rPr>
        <w:noProof/>
        <w:sz w:val="18"/>
        <w:szCs w:val="18"/>
        <w:lang w:val="en-GB" w:eastAsia="en-GB"/>
      </w:rPr>
      <w:drawing>
        <wp:anchor distT="0" distB="0" distL="114300" distR="114300" simplePos="0" relativeHeight="251656192" behindDoc="1" locked="0" layoutInCell="1" allowOverlap="1" wp14:anchorId="4A3FFFF0" wp14:editId="144A7514">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rsidR="00857580" w:rsidRPr="00ED2A8D" w:rsidRDefault="00857580" w:rsidP="008747E0">
    <w:pPr>
      <w:pStyle w:val="Kopfzeile"/>
      <w:rPr>
        <w:lang w:val="en-GB"/>
      </w:rPr>
    </w:pPr>
  </w:p>
  <w:p w:rsidR="00857580" w:rsidRDefault="00857580" w:rsidP="008747E0">
    <w:pPr>
      <w:pStyle w:val="Kopfzeile"/>
      <w:rPr>
        <w:lang w:val="en-GB"/>
      </w:rPr>
    </w:pPr>
  </w:p>
  <w:p w:rsidR="00857580" w:rsidRDefault="00857580" w:rsidP="008747E0">
    <w:pPr>
      <w:pStyle w:val="Kopfzeile"/>
      <w:rPr>
        <w:lang w:val="en-GB"/>
      </w:rPr>
    </w:pPr>
  </w:p>
  <w:p w:rsidR="00857580" w:rsidRDefault="00857580" w:rsidP="008747E0">
    <w:pPr>
      <w:pStyle w:val="Kopfzeile"/>
      <w:rPr>
        <w:lang w:val="en-GB"/>
      </w:rPr>
    </w:pPr>
  </w:p>
  <w:p w:rsidR="00857580" w:rsidRDefault="00857580" w:rsidP="008747E0">
    <w:pPr>
      <w:pStyle w:val="Kopfzeile"/>
      <w:rPr>
        <w:lang w:val="en-GB"/>
      </w:rPr>
    </w:pPr>
  </w:p>
  <w:p w:rsidR="00857580" w:rsidRDefault="00857580" w:rsidP="008747E0">
    <w:pPr>
      <w:pStyle w:val="Kopfzeile"/>
      <w:rPr>
        <w:lang w:val="en-GB"/>
      </w:rPr>
    </w:pPr>
  </w:p>
  <w:p w:rsidR="00857580" w:rsidRPr="00ED2A8D" w:rsidRDefault="00857580" w:rsidP="008747E0">
    <w:pPr>
      <w:pStyle w:val="Kopfzeile"/>
      <w:rPr>
        <w:lang w:val="en-GB"/>
      </w:rPr>
    </w:pPr>
  </w:p>
  <w:p w:rsidR="00857580" w:rsidRPr="00ED2A8D" w:rsidRDefault="0081052A" w:rsidP="001349DB">
    <w:pPr>
      <w:pStyle w:val="Kopfzeile"/>
      <w:spacing w:line="360" w:lineRule="exact"/>
      <w:rPr>
        <w:lang w:val="en-GB"/>
      </w:rPr>
    </w:pPr>
    <w:r>
      <w:rPr>
        <w:noProof/>
        <w:lang w:val="en-GB" w:eastAsia="en-GB"/>
      </w:rPr>
      <w:drawing>
        <wp:anchor distT="0" distB="0" distL="114300" distR="114300" simplePos="0" relativeHeight="251669504" behindDoc="1" locked="0" layoutInCell="1" allowOverlap="1" wp14:anchorId="3AECCB5F" wp14:editId="2942C817">
          <wp:simplePos x="0" y="0"/>
          <wp:positionH relativeFrom="page">
            <wp:posOffset>38559</wp:posOffset>
          </wp:positionH>
          <wp:positionV relativeFrom="page">
            <wp:posOffset>1829780</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1B3" w:rsidRDefault="003371B3">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62F7" w:rsidRDefault="007462F7">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802" w:rsidRPr="006A30AE" w:rsidRDefault="006A30AE" w:rsidP="006A30AE">
    <w:pPr>
      <w:pStyle w:val="Kopfzeile"/>
      <w:jc w:val="right"/>
      <w:rPr>
        <w:sz w:val="22"/>
        <w:lang w:val="en-GB"/>
      </w:rPr>
    </w:pPr>
    <w:r>
      <w:rPr>
        <w:noProof/>
        <w:sz w:val="22"/>
        <w:lang w:val="en-GB" w:eastAsia="en-GB"/>
      </w:rPr>
      <w:drawing>
        <wp:anchor distT="0" distB="0" distL="114300" distR="114300" simplePos="0" relativeHeight="251673600" behindDoc="1" locked="0" layoutInCell="1" allowOverlap="1">
          <wp:simplePos x="0" y="0"/>
          <wp:positionH relativeFrom="column">
            <wp:posOffset>5890577</wp:posOffset>
          </wp:positionH>
          <wp:positionV relativeFrom="paragraph">
            <wp:posOffset>-96044</wp:posOffset>
          </wp:positionV>
          <wp:extent cx="528637" cy="528637"/>
          <wp:effectExtent l="0" t="0" r="5080" b="508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28637" cy="528637"/>
                  </a:xfrm>
                  <a:prstGeom prst="rect">
                    <a:avLst/>
                  </a:prstGeom>
                </pic:spPr>
              </pic:pic>
            </a:graphicData>
          </a:graphic>
          <wp14:sizeRelH relativeFrom="margin">
            <wp14:pctWidth>0</wp14:pctWidth>
          </wp14:sizeRelH>
          <wp14:sizeRelV relativeFrom="margin">
            <wp14:pctHeight>0</wp14:pctHeight>
          </wp14:sizeRelV>
        </wp:anchor>
      </w:drawing>
    </w:r>
  </w:p>
  <w:p w:rsidR="00AA2802" w:rsidRPr="006A30AE" w:rsidRDefault="00AA2802" w:rsidP="006A30AE">
    <w:pPr>
      <w:pStyle w:val="Kopfzeile"/>
      <w:jc w:val="right"/>
      <w:rPr>
        <w:sz w:val="18"/>
        <w:szCs w:val="18"/>
        <w:lang w:val="en-GB"/>
      </w:rPr>
    </w:pPr>
  </w:p>
  <w:p w:rsidR="00AA2802" w:rsidRDefault="00AA2802" w:rsidP="008747E0">
    <w:pPr>
      <w:pStyle w:val="Kopfzeile"/>
      <w:rPr>
        <w:lang w:val="en-GB"/>
      </w:rPr>
    </w:pPr>
  </w:p>
  <w:p w:rsidR="00AA2802" w:rsidRDefault="00AA2802" w:rsidP="008747E0">
    <w:pPr>
      <w:pStyle w:val="Kopfzeile"/>
      <w:rPr>
        <w:lang w:val="en-GB"/>
      </w:rPr>
    </w:pPr>
  </w:p>
  <w:p w:rsidR="00AA2802" w:rsidRPr="00ED2A8D" w:rsidRDefault="00AA2802" w:rsidP="008747E0">
    <w:pPr>
      <w:pStyle w:val="Kopfzeile"/>
      <w:rPr>
        <w:lang w:val="en-GB"/>
      </w:rPr>
    </w:pPr>
  </w:p>
  <w:p w:rsidR="00AA2802" w:rsidRPr="00ED2A8D" w:rsidRDefault="00AA2802" w:rsidP="001349DB">
    <w:pPr>
      <w:pStyle w:val="Kopfzeile"/>
      <w:spacing w:line="360" w:lineRule="exact"/>
      <w:rPr>
        <w:lang w:val="en-G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62F7" w:rsidRDefault="007462F7">
    <w:pPr>
      <w:pStyle w:val="Kopfzeil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1B3" w:rsidRDefault="003371B3">
    <w:pPr>
      <w:pStyle w:val="Kopfzeil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7580" w:rsidRDefault="003B2F7C" w:rsidP="003B2F7C">
    <w:pPr>
      <w:pStyle w:val="Kopfzeile"/>
      <w:tabs>
        <w:tab w:val="right" w:pos="10205"/>
      </w:tabs>
      <w:rPr>
        <w:lang w:val="en-GB"/>
      </w:rPr>
    </w:pPr>
    <w:r>
      <w:rPr>
        <w:noProof/>
        <w:lang w:val="en-GB" w:eastAsia="en-GB"/>
      </w:rPr>
      <w:drawing>
        <wp:anchor distT="0" distB="0" distL="114300" distR="114300" simplePos="0" relativeHeight="251655680" behindDoc="1" locked="0" layoutInCell="1" allowOverlap="1" wp14:anchorId="739B292A" wp14:editId="22872CA4">
          <wp:simplePos x="0" y="0"/>
          <wp:positionH relativeFrom="page">
            <wp:posOffset>6705124</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lang w:val="en-GB"/>
      </w:rPr>
      <w:tab/>
    </w:r>
  </w:p>
  <w:p w:rsidR="006A30AE" w:rsidRPr="006A30AE" w:rsidRDefault="006A30AE" w:rsidP="006A30AE">
    <w:pPr>
      <w:pStyle w:val="Kopfzeile"/>
      <w:tabs>
        <w:tab w:val="right" w:pos="10205"/>
      </w:tabs>
      <w:jc w:val="right"/>
      <w:rPr>
        <w:sz w:val="22"/>
        <w:lang w:val="en-GB"/>
      </w:rPr>
    </w:pPr>
  </w:p>
  <w:p w:rsidR="003B2F7C" w:rsidRPr="006A30AE" w:rsidRDefault="003B2F7C" w:rsidP="003B2F7C">
    <w:pPr>
      <w:pStyle w:val="Kopfzeile"/>
      <w:tabs>
        <w:tab w:val="right" w:pos="10205"/>
      </w:tabs>
      <w:jc w:val="right"/>
      <w:rPr>
        <w:sz w:val="18"/>
        <w:szCs w:val="18"/>
        <w:lang w:val="en-GB"/>
      </w:rPr>
    </w:pPr>
  </w:p>
  <w:p w:rsidR="00857580" w:rsidRDefault="00857580" w:rsidP="008747E0">
    <w:pPr>
      <w:pStyle w:val="Kopfzeile"/>
      <w:rPr>
        <w:lang w:val="en-GB"/>
      </w:rPr>
    </w:pPr>
  </w:p>
  <w:p w:rsidR="00857580" w:rsidRDefault="00857580" w:rsidP="008747E0">
    <w:pPr>
      <w:pStyle w:val="Kopfzeile"/>
      <w:rPr>
        <w:lang w:val="en-GB"/>
      </w:rPr>
    </w:pPr>
  </w:p>
  <w:p w:rsidR="00857580" w:rsidRDefault="00857580" w:rsidP="008747E0">
    <w:pPr>
      <w:pStyle w:val="Kopfzeile"/>
      <w:rPr>
        <w:lang w:val="en-GB"/>
      </w:rPr>
    </w:pPr>
  </w:p>
  <w:p w:rsidR="00857580" w:rsidRPr="00441393" w:rsidRDefault="00857580" w:rsidP="00AB623C">
    <w:pPr>
      <w:pStyle w:val="Contents"/>
    </w:pPr>
    <w:r w:rsidRPr="00441393">
      <w:t>contents</w:t>
    </w:r>
  </w:p>
  <w:p w:rsidR="00857580" w:rsidRDefault="00857580" w:rsidP="008747E0">
    <w:pPr>
      <w:pStyle w:val="Kopfzeile"/>
      <w:rPr>
        <w:lang w:val="en-GB"/>
      </w:rPr>
    </w:pPr>
  </w:p>
  <w:p w:rsidR="00857580" w:rsidRDefault="00857580" w:rsidP="008747E0">
    <w:pPr>
      <w:pStyle w:val="Kopfzeile"/>
      <w:rPr>
        <w:lang w:val="en-GB"/>
      </w:rPr>
    </w:pPr>
  </w:p>
  <w:p w:rsidR="00857580" w:rsidRDefault="00857580" w:rsidP="008747E0">
    <w:pPr>
      <w:pStyle w:val="Kopfzeile"/>
      <w:rPr>
        <w:lang w:val="en-GB"/>
      </w:rPr>
    </w:pPr>
  </w:p>
  <w:p w:rsidR="00857580" w:rsidRPr="00ED2A8D" w:rsidRDefault="00857580" w:rsidP="008747E0">
    <w:pPr>
      <w:pStyle w:val="Kopfzeile"/>
      <w:rPr>
        <w:lang w:val="en-GB"/>
      </w:rPr>
    </w:pPr>
  </w:p>
  <w:p w:rsidR="00857580" w:rsidRPr="00AC33A2" w:rsidRDefault="00857580" w:rsidP="0078486B">
    <w:pPr>
      <w:pStyle w:val="Kopfzeile"/>
      <w:spacing w:line="140" w:lineRule="exac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1B3" w:rsidRDefault="003371B3">
    <w:pPr>
      <w:pStyle w:val="Kopfzeil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1B3" w:rsidRDefault="003371B3">
    <w:pPr>
      <w:pStyle w:val="Kopfzeile"/>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F7C" w:rsidRDefault="003B2F7C" w:rsidP="003371B3">
    <w:pPr>
      <w:pStyle w:val="Kopfzeile"/>
      <w:jc w:val="right"/>
      <w:rPr>
        <w:lang w:val="en-GB"/>
      </w:rPr>
    </w:pPr>
    <w:r w:rsidRPr="00303C56">
      <w:rPr>
        <w:noProof/>
        <w:highlight w:val="yellow"/>
        <w:lang w:val="en-GB" w:eastAsia="en-GB"/>
      </w:rPr>
      <w:drawing>
        <wp:anchor distT="0" distB="0" distL="114300" distR="114300" simplePos="0" relativeHeight="251654656" behindDoc="1" locked="0" layoutInCell="1" allowOverlap="1" wp14:anchorId="7265616B" wp14:editId="3CBA6635">
          <wp:simplePos x="0" y="0"/>
          <wp:positionH relativeFrom="page">
            <wp:posOffset>6709410</wp:posOffset>
          </wp:positionH>
          <wp:positionV relativeFrom="page">
            <wp:posOffset>-14129</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6A30AE" w:rsidRPr="006A30AE" w:rsidRDefault="006A30AE" w:rsidP="003371B3">
    <w:pPr>
      <w:pStyle w:val="Kopfzeile"/>
      <w:jc w:val="right"/>
      <w:rPr>
        <w:sz w:val="22"/>
        <w:lang w:val="en-GB"/>
      </w:rPr>
    </w:pPr>
  </w:p>
  <w:p w:rsidR="00857580" w:rsidRPr="006A30AE" w:rsidRDefault="00857580" w:rsidP="003371B3">
    <w:pPr>
      <w:pStyle w:val="Kopfzeile"/>
      <w:jc w:val="right"/>
      <w:rPr>
        <w:sz w:val="18"/>
        <w:szCs w:val="18"/>
        <w:lang w:val="en-GB"/>
      </w:rPr>
    </w:pPr>
  </w:p>
  <w:p w:rsidR="006A30AE" w:rsidRPr="00AB623C" w:rsidRDefault="006A30AE" w:rsidP="003371B3">
    <w:pPr>
      <w:pStyle w:val="Kopfzeile"/>
      <w:jc w:val="right"/>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6CB601E4"/>
    <w:lvl w:ilvl="0">
      <w:start w:val="1"/>
      <w:numFmt w:val="decimal"/>
      <w:lvlText w:val="%1."/>
      <w:lvlJc w:val="left"/>
      <w:pPr>
        <w:tabs>
          <w:tab w:val="num" w:pos="1492"/>
        </w:tabs>
        <w:ind w:left="1492" w:hanging="360"/>
      </w:pPr>
    </w:lvl>
  </w:abstractNum>
  <w:abstractNum w:abstractNumId="2">
    <w:nsid w:val="FFFFFF7D"/>
    <w:multiLevelType w:val="singleLevel"/>
    <w:tmpl w:val="C79C2F32"/>
    <w:lvl w:ilvl="0">
      <w:start w:val="1"/>
      <w:numFmt w:val="decimal"/>
      <w:lvlText w:val="%1."/>
      <w:lvlJc w:val="left"/>
      <w:pPr>
        <w:tabs>
          <w:tab w:val="num" w:pos="1209"/>
        </w:tabs>
        <w:ind w:left="1209" w:hanging="360"/>
      </w:pPr>
    </w:lvl>
  </w:abstractNum>
  <w:abstractNum w:abstractNumId="3">
    <w:nsid w:val="FFFFFF7E"/>
    <w:multiLevelType w:val="singleLevel"/>
    <w:tmpl w:val="FFE0CBF2"/>
    <w:lvl w:ilvl="0">
      <w:start w:val="1"/>
      <w:numFmt w:val="decimal"/>
      <w:lvlText w:val="%1."/>
      <w:lvlJc w:val="left"/>
      <w:pPr>
        <w:tabs>
          <w:tab w:val="num" w:pos="926"/>
        </w:tabs>
        <w:ind w:left="926" w:hanging="360"/>
      </w:pPr>
    </w:lvl>
  </w:abstractNum>
  <w:abstractNum w:abstractNumId="4">
    <w:nsid w:val="FFFFFF7F"/>
    <w:multiLevelType w:val="singleLevel"/>
    <w:tmpl w:val="7AD845B2"/>
    <w:lvl w:ilvl="0">
      <w:start w:val="1"/>
      <w:numFmt w:val="decimal"/>
      <w:lvlText w:val="%1."/>
      <w:lvlJc w:val="left"/>
      <w:pPr>
        <w:tabs>
          <w:tab w:val="num" w:pos="643"/>
        </w:tabs>
        <w:ind w:left="643" w:hanging="360"/>
      </w:pPr>
    </w:lvl>
  </w:abstractNum>
  <w:abstractNum w:abstractNumId="5">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C424F76"/>
    <w:lvl w:ilvl="0">
      <w:start w:val="1"/>
      <w:numFmt w:val="decimal"/>
      <w:lvlText w:val="%1."/>
      <w:lvlJc w:val="left"/>
      <w:pPr>
        <w:tabs>
          <w:tab w:val="num" w:pos="360"/>
        </w:tabs>
        <w:ind w:left="360" w:hanging="360"/>
      </w:pPr>
    </w:lvl>
  </w:abstractNum>
  <w:abstractNum w:abstractNumId="1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7AB4D84"/>
    <w:multiLevelType w:val="multilevel"/>
    <w:tmpl w:val="904AFEA2"/>
    <w:lvl w:ilvl="0">
      <w:start w:val="1"/>
      <w:numFmt w:val="decimal"/>
      <w:pStyle w:val="berschrift1"/>
      <w:lvlText w:val="%1."/>
      <w:lvlJc w:val="left"/>
      <w:pPr>
        <w:tabs>
          <w:tab w:val="num" w:pos="0"/>
        </w:tabs>
        <w:ind w:left="709" w:hanging="709"/>
      </w:pPr>
      <w:rPr>
        <w:rFonts w:asciiTheme="minorHAnsi" w:hAnsiTheme="minorHAnsi" w:hint="default"/>
        <w:b/>
        <w:i w:val="0"/>
        <w:color w:val="00558C"/>
        <w:sz w:val="28"/>
      </w:rPr>
    </w:lvl>
    <w:lvl w:ilvl="1">
      <w:start w:val="1"/>
      <w:numFmt w:val="decimal"/>
      <w:pStyle w:val="berschrift2"/>
      <w:lvlText w:val="%1.%2."/>
      <w:lvlJc w:val="left"/>
      <w:pPr>
        <w:tabs>
          <w:tab w:val="num" w:pos="0"/>
        </w:tabs>
        <w:ind w:left="851" w:hanging="851"/>
      </w:pPr>
      <w:rPr>
        <w:rFonts w:asciiTheme="minorHAnsi" w:hAnsiTheme="minorHAnsi" w:hint="default"/>
        <w:b/>
        <w:i w:val="0"/>
        <w:color w:val="00558C"/>
        <w:sz w:val="24"/>
      </w:rPr>
    </w:lvl>
    <w:lvl w:ilvl="2">
      <w:start w:val="1"/>
      <w:numFmt w:val="decimal"/>
      <w:pStyle w:val="berschrift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berschrift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2">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698"/>
    <w:rsid w:val="00016EAF"/>
    <w:rsid w:val="00085375"/>
    <w:rsid w:val="000A21EC"/>
    <w:rsid w:val="000C300B"/>
    <w:rsid w:val="000C43D3"/>
    <w:rsid w:val="000C711B"/>
    <w:rsid w:val="000D4C23"/>
    <w:rsid w:val="000E5B53"/>
    <w:rsid w:val="001078A0"/>
    <w:rsid w:val="001349DB"/>
    <w:rsid w:val="0013794D"/>
    <w:rsid w:val="00192FEB"/>
    <w:rsid w:val="001B1140"/>
    <w:rsid w:val="001C3592"/>
    <w:rsid w:val="001E416D"/>
    <w:rsid w:val="00203BE2"/>
    <w:rsid w:val="002204DA"/>
    <w:rsid w:val="0024331D"/>
    <w:rsid w:val="00265AFA"/>
    <w:rsid w:val="0027175D"/>
    <w:rsid w:val="00286144"/>
    <w:rsid w:val="0029140D"/>
    <w:rsid w:val="002B449E"/>
    <w:rsid w:val="002B6168"/>
    <w:rsid w:val="002B6679"/>
    <w:rsid w:val="00303C56"/>
    <w:rsid w:val="00304DD8"/>
    <w:rsid w:val="003236FC"/>
    <w:rsid w:val="003274DB"/>
    <w:rsid w:val="003371B3"/>
    <w:rsid w:val="003476DC"/>
    <w:rsid w:val="003500F2"/>
    <w:rsid w:val="003622B2"/>
    <w:rsid w:val="00366678"/>
    <w:rsid w:val="003A6FA7"/>
    <w:rsid w:val="003B2F7C"/>
    <w:rsid w:val="003C7C34"/>
    <w:rsid w:val="004028D6"/>
    <w:rsid w:val="00406B02"/>
    <w:rsid w:val="004259CB"/>
    <w:rsid w:val="00434EE8"/>
    <w:rsid w:val="00441393"/>
    <w:rsid w:val="00456F10"/>
    <w:rsid w:val="00457308"/>
    <w:rsid w:val="0047355D"/>
    <w:rsid w:val="00480184"/>
    <w:rsid w:val="00496E8D"/>
    <w:rsid w:val="004C7C5C"/>
    <w:rsid w:val="004E2F16"/>
    <w:rsid w:val="004F505B"/>
    <w:rsid w:val="00526234"/>
    <w:rsid w:val="0053726A"/>
    <w:rsid w:val="005441EC"/>
    <w:rsid w:val="00553495"/>
    <w:rsid w:val="00556CF6"/>
    <w:rsid w:val="00563854"/>
    <w:rsid w:val="0057692D"/>
    <w:rsid w:val="00583C53"/>
    <w:rsid w:val="005A181A"/>
    <w:rsid w:val="0060160B"/>
    <w:rsid w:val="0060517A"/>
    <w:rsid w:val="006127AC"/>
    <w:rsid w:val="00666061"/>
    <w:rsid w:val="00680F99"/>
    <w:rsid w:val="006A30AE"/>
    <w:rsid w:val="006A4DA5"/>
    <w:rsid w:val="006B389C"/>
    <w:rsid w:val="006B50D5"/>
    <w:rsid w:val="006C24DF"/>
    <w:rsid w:val="006C748C"/>
    <w:rsid w:val="0070191F"/>
    <w:rsid w:val="0071254C"/>
    <w:rsid w:val="00723D9D"/>
    <w:rsid w:val="00733698"/>
    <w:rsid w:val="007462F7"/>
    <w:rsid w:val="00757F9E"/>
    <w:rsid w:val="00763409"/>
    <w:rsid w:val="0076457B"/>
    <w:rsid w:val="007678FC"/>
    <w:rsid w:val="00767B26"/>
    <w:rsid w:val="007715E8"/>
    <w:rsid w:val="00782745"/>
    <w:rsid w:val="0078486B"/>
    <w:rsid w:val="00792E22"/>
    <w:rsid w:val="007947D6"/>
    <w:rsid w:val="007971A3"/>
    <w:rsid w:val="007A446A"/>
    <w:rsid w:val="007A7993"/>
    <w:rsid w:val="007D2107"/>
    <w:rsid w:val="007D3221"/>
    <w:rsid w:val="007D6499"/>
    <w:rsid w:val="007E30DF"/>
    <w:rsid w:val="007E46D5"/>
    <w:rsid w:val="007F3F4A"/>
    <w:rsid w:val="007F7033"/>
    <w:rsid w:val="007F7544"/>
    <w:rsid w:val="0081052A"/>
    <w:rsid w:val="00817B3D"/>
    <w:rsid w:val="00823AAA"/>
    <w:rsid w:val="008431CF"/>
    <w:rsid w:val="00854278"/>
    <w:rsid w:val="00856811"/>
    <w:rsid w:val="00857580"/>
    <w:rsid w:val="008747E0"/>
    <w:rsid w:val="008D1AC1"/>
    <w:rsid w:val="008F1AFF"/>
    <w:rsid w:val="009210BC"/>
    <w:rsid w:val="0092365D"/>
    <w:rsid w:val="009330EF"/>
    <w:rsid w:val="00940108"/>
    <w:rsid w:val="009414E6"/>
    <w:rsid w:val="00971591"/>
    <w:rsid w:val="00974E99"/>
    <w:rsid w:val="009764FA"/>
    <w:rsid w:val="00980192"/>
    <w:rsid w:val="009B3B25"/>
    <w:rsid w:val="009B4BB6"/>
    <w:rsid w:val="009C79E3"/>
    <w:rsid w:val="009E16EC"/>
    <w:rsid w:val="009E79A1"/>
    <w:rsid w:val="00A01C9C"/>
    <w:rsid w:val="00A1643D"/>
    <w:rsid w:val="00A1776A"/>
    <w:rsid w:val="00A40365"/>
    <w:rsid w:val="00A549B3"/>
    <w:rsid w:val="00A75F95"/>
    <w:rsid w:val="00AA2802"/>
    <w:rsid w:val="00AA70F6"/>
    <w:rsid w:val="00AB326D"/>
    <w:rsid w:val="00AB3510"/>
    <w:rsid w:val="00AB623C"/>
    <w:rsid w:val="00AB73F4"/>
    <w:rsid w:val="00AC3119"/>
    <w:rsid w:val="00AC33A2"/>
    <w:rsid w:val="00AE4193"/>
    <w:rsid w:val="00AF159C"/>
    <w:rsid w:val="00B02CC1"/>
    <w:rsid w:val="00B12B0A"/>
    <w:rsid w:val="00B31A41"/>
    <w:rsid w:val="00B67422"/>
    <w:rsid w:val="00B97082"/>
    <w:rsid w:val="00BA0733"/>
    <w:rsid w:val="00BB1792"/>
    <w:rsid w:val="00BE0675"/>
    <w:rsid w:val="00BE109A"/>
    <w:rsid w:val="00BE7A71"/>
    <w:rsid w:val="00BF0E9F"/>
    <w:rsid w:val="00C065BD"/>
    <w:rsid w:val="00C23906"/>
    <w:rsid w:val="00C70058"/>
    <w:rsid w:val="00C81162"/>
    <w:rsid w:val="00C83666"/>
    <w:rsid w:val="00CB19DB"/>
    <w:rsid w:val="00CD0934"/>
    <w:rsid w:val="00CD36BB"/>
    <w:rsid w:val="00CE5E46"/>
    <w:rsid w:val="00CF477F"/>
    <w:rsid w:val="00CF569D"/>
    <w:rsid w:val="00D6195E"/>
    <w:rsid w:val="00D6394C"/>
    <w:rsid w:val="00D67D51"/>
    <w:rsid w:val="00D70AFE"/>
    <w:rsid w:val="00D74AE1"/>
    <w:rsid w:val="00D75F79"/>
    <w:rsid w:val="00DB56B9"/>
    <w:rsid w:val="00DC7E67"/>
    <w:rsid w:val="00DD6C18"/>
    <w:rsid w:val="00DF1669"/>
    <w:rsid w:val="00E234E9"/>
    <w:rsid w:val="00E24B2E"/>
    <w:rsid w:val="00E270C5"/>
    <w:rsid w:val="00E317B0"/>
    <w:rsid w:val="00E67984"/>
    <w:rsid w:val="00E72A28"/>
    <w:rsid w:val="00E72B8D"/>
    <w:rsid w:val="00E76468"/>
    <w:rsid w:val="00E77E7B"/>
    <w:rsid w:val="00E906A3"/>
    <w:rsid w:val="00EB1D23"/>
    <w:rsid w:val="00EB6F3C"/>
    <w:rsid w:val="00EC4025"/>
    <w:rsid w:val="00ED2A8D"/>
    <w:rsid w:val="00ED3BD6"/>
    <w:rsid w:val="00ED7B88"/>
    <w:rsid w:val="00EE1297"/>
    <w:rsid w:val="00EE2C05"/>
    <w:rsid w:val="00EF404B"/>
    <w:rsid w:val="00F00376"/>
    <w:rsid w:val="00F11A7D"/>
    <w:rsid w:val="00F14214"/>
    <w:rsid w:val="00F157E2"/>
    <w:rsid w:val="00F41515"/>
    <w:rsid w:val="00F85EC1"/>
    <w:rsid w:val="00F87E86"/>
    <w:rsid w:val="00F9117F"/>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lsdException w:name="table of figures" w:semiHidden="0"/>
    <w:lsdException w:name="page number" w:uiPriority="0"/>
    <w:lsdException w:name="List Number" w:unhideWhenUsed="0"/>
    <w:lsdException w:name="List 4" w:unhideWhenUsed="0"/>
    <w:lsdException w:name="List 5" w:unhideWhenUsed="0"/>
    <w:lsdException w:name="Title" w:semiHidden="0" w:uiPriority="10" w:unhideWhenUsed="0"/>
    <w:lsdException w:name="Default Paragraph Font" w:uiPriority="1"/>
    <w:lsdException w:name="Body Text" w:uiPriority="0" w:qFormat="1"/>
    <w:lsdException w:name="Subtitle" w:semiHidden="0" w:uiPriority="11"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6127AC"/>
    <w:pPr>
      <w:spacing w:after="0" w:line="216" w:lineRule="atLeast"/>
    </w:pPr>
    <w:rPr>
      <w:sz w:val="18"/>
      <w:lang w:val="en-US"/>
    </w:rPr>
  </w:style>
  <w:style w:type="paragraph" w:styleId="berschrift1">
    <w:name w:val="heading 1"/>
    <w:basedOn w:val="Standard"/>
    <w:next w:val="Heading1separatationline"/>
    <w:link w:val="berschrift1Zchn"/>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berschrift2">
    <w:name w:val="heading 2"/>
    <w:basedOn w:val="Standard"/>
    <w:next w:val="Heading2separationline"/>
    <w:link w:val="berschrift2Zchn"/>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berschrift3">
    <w:name w:val="heading 3"/>
    <w:basedOn w:val="Standard"/>
    <w:next w:val="Textkrper"/>
    <w:link w:val="berschrift3Zchn"/>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berschrift4">
    <w:name w:val="heading 4"/>
    <w:basedOn w:val="Standard"/>
    <w:next w:val="Textkrper"/>
    <w:link w:val="berschrift4Zchn"/>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berschrift5">
    <w:name w:val="heading 5"/>
    <w:basedOn w:val="Standard"/>
    <w:next w:val="Standard"/>
    <w:link w:val="berschrift5Zchn"/>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berschrift6">
    <w:name w:val="heading 6"/>
    <w:basedOn w:val="Standard"/>
    <w:next w:val="Standard"/>
    <w:link w:val="berschrift6Zchn"/>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berschrift7">
    <w:name w:val="heading 7"/>
    <w:basedOn w:val="Standard"/>
    <w:next w:val="Standard"/>
    <w:link w:val="berschrift7Zchn"/>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link w:val="KopfzeileZchn"/>
    <w:uiPriority w:val="99"/>
    <w:rsid w:val="008747E0"/>
    <w:pPr>
      <w:spacing w:after="0" w:line="240" w:lineRule="exact"/>
    </w:pPr>
    <w:rPr>
      <w:sz w:val="20"/>
      <w:lang w:val="en-US"/>
    </w:rPr>
  </w:style>
  <w:style w:type="character" w:customStyle="1" w:styleId="KopfzeileZchn">
    <w:name w:val="Kopfzeile Zchn"/>
    <w:basedOn w:val="Absatz-Standardschriftart"/>
    <w:link w:val="Kopfzeile"/>
    <w:uiPriority w:val="99"/>
    <w:rsid w:val="009E16EC"/>
    <w:rPr>
      <w:sz w:val="20"/>
      <w:lang w:val="en-US"/>
    </w:rPr>
  </w:style>
  <w:style w:type="paragraph" w:styleId="Fuzeile">
    <w:name w:val="footer"/>
    <w:link w:val="FuzeileZchn"/>
    <w:rsid w:val="008747E0"/>
    <w:pPr>
      <w:spacing w:after="0" w:line="240" w:lineRule="exact"/>
    </w:pPr>
    <w:rPr>
      <w:sz w:val="20"/>
      <w:lang w:val="en-US"/>
    </w:rPr>
  </w:style>
  <w:style w:type="character" w:customStyle="1" w:styleId="FuzeileZchn">
    <w:name w:val="Fußzeile Zchn"/>
    <w:basedOn w:val="Absatz-Standardschriftart"/>
    <w:link w:val="Fuzeile"/>
    <w:rsid w:val="009E16EC"/>
    <w:rPr>
      <w:sz w:val="20"/>
      <w:lang w:val="en-US"/>
    </w:rPr>
  </w:style>
  <w:style w:type="paragraph" w:styleId="Sprechblasentext">
    <w:name w:val="Balloon Text"/>
    <w:basedOn w:val="Standard"/>
    <w:link w:val="SprechblasentextZchn"/>
    <w:uiPriority w:val="99"/>
    <w:semiHidden/>
    <w:rsid w:val="00EB6F3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B6F3C"/>
    <w:rPr>
      <w:rFonts w:ascii="Tahoma" w:hAnsi="Tahoma" w:cs="Tahoma"/>
      <w:sz w:val="16"/>
      <w:szCs w:val="16"/>
      <w:lang w:val="en-US"/>
    </w:rPr>
  </w:style>
  <w:style w:type="table" w:styleId="Tabellenraster">
    <w:name w:val="Table Grid"/>
    <w:basedOn w:val="NormaleTabelle"/>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rsid w:val="00CB19DB"/>
    <w:rPr>
      <w:rFonts w:asciiTheme="minorHAnsi" w:hAnsiTheme="minorHAnsi"/>
      <w:sz w:val="15"/>
    </w:rPr>
  </w:style>
  <w:style w:type="character" w:customStyle="1" w:styleId="berschrift1Zchn">
    <w:name w:val="Überschrift 1 Zchn"/>
    <w:basedOn w:val="Absatz-Standardschriftart"/>
    <w:link w:val="berschrift1"/>
    <w:rsid w:val="00F41515"/>
    <w:rPr>
      <w:rFonts w:asciiTheme="majorHAnsi" w:eastAsiaTheme="majorEastAsia" w:hAnsiTheme="majorHAnsi" w:cstheme="majorBidi"/>
      <w:b/>
      <w:bCs/>
      <w:caps/>
      <w:color w:val="00558C"/>
      <w:sz w:val="28"/>
      <w:szCs w:val="24"/>
      <w:lang w:val="en-GB"/>
    </w:rPr>
  </w:style>
  <w:style w:type="character" w:customStyle="1" w:styleId="berschrift2Zchn">
    <w:name w:val="Überschrift 2 Zchn"/>
    <w:basedOn w:val="Absatz-Standardschriftart"/>
    <w:link w:val="berschrift2"/>
    <w:rsid w:val="00E24B2E"/>
    <w:rPr>
      <w:rFonts w:asciiTheme="majorHAnsi" w:eastAsiaTheme="majorEastAsia" w:hAnsiTheme="majorHAnsi" w:cstheme="majorBidi"/>
      <w:b/>
      <w:bCs/>
      <w:caps/>
      <w:color w:val="00558C"/>
      <w:sz w:val="24"/>
      <w:szCs w:val="24"/>
      <w:lang w:val="en-GB"/>
    </w:rPr>
  </w:style>
  <w:style w:type="character" w:customStyle="1" w:styleId="berschrift3Zchn">
    <w:name w:val="Überschrift 3 Zchn"/>
    <w:basedOn w:val="Absatz-Standardschriftart"/>
    <w:link w:val="berschrift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Standard"/>
    <w:rsid w:val="001349DB"/>
    <w:rPr>
      <w:color w:val="000000" w:themeColor="text1"/>
      <w:sz w:val="22"/>
    </w:rPr>
  </w:style>
  <w:style w:type="character" w:customStyle="1" w:styleId="berschrift4Zchn">
    <w:name w:val="Überschrift 4 Zchn"/>
    <w:basedOn w:val="Absatz-Standardschriftart"/>
    <w:link w:val="berschrift4"/>
    <w:rsid w:val="00E24B2E"/>
    <w:rPr>
      <w:rFonts w:asciiTheme="majorHAnsi" w:eastAsiaTheme="majorEastAsia" w:hAnsiTheme="majorHAnsi" w:cstheme="majorBidi"/>
      <w:b/>
      <w:bCs/>
      <w:iCs/>
      <w:color w:val="00558C"/>
      <w:lang w:val="en-GB"/>
    </w:rPr>
  </w:style>
  <w:style w:type="character" w:customStyle="1" w:styleId="berschrift5Zchn">
    <w:name w:val="Überschrift 5 Zchn"/>
    <w:basedOn w:val="Absatz-Standardschriftart"/>
    <w:link w:val="berschrift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berschrift6Zchn">
    <w:name w:val="Überschrift 6 Zchn"/>
    <w:basedOn w:val="Absatz-Standardschriftart"/>
    <w:link w:val="berschrift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berschrift7Zchn">
    <w:name w:val="Überschrift 7 Zchn"/>
    <w:basedOn w:val="Absatz-Standardschriftart"/>
    <w:link w:val="berschrift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berschrift8Zchn">
    <w:name w:val="Überschrift 8 Zchn"/>
    <w:basedOn w:val="Absatz-Standardschriftart"/>
    <w:link w:val="berschrift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berschrift9Zchn">
    <w:name w:val="Überschrift 9 Zchn"/>
    <w:basedOn w:val="Absatz-Standardschriftart"/>
    <w:link w:val="berschrift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Untertitel">
    <w:name w:val="Subtitle"/>
    <w:basedOn w:val="Standard"/>
    <w:next w:val="Standard"/>
    <w:link w:val="UntertitelZchn"/>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UntertitelZchn">
    <w:name w:val="Untertitel Zchn"/>
    <w:basedOn w:val="Absatz-Standardschriftart"/>
    <w:link w:val="Untertitel"/>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Standard"/>
    <w:rsid w:val="00441393"/>
    <w:pPr>
      <w:spacing w:line="180" w:lineRule="exact"/>
      <w:jc w:val="right"/>
    </w:pPr>
    <w:rPr>
      <w:color w:val="00558C" w:themeColor="accent1"/>
      <w:lang w:val="en-GB"/>
    </w:rPr>
  </w:style>
  <w:style w:type="paragraph" w:customStyle="1" w:styleId="Footerportrait">
    <w:name w:val="Footer portrait"/>
    <w:basedOn w:val="Standard"/>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uzeile"/>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Verzeichnis1">
    <w:name w:val="toc 1"/>
    <w:basedOn w:val="Standard"/>
    <w:next w:val="Standard"/>
    <w:autoRedefine/>
    <w:uiPriority w:val="39"/>
    <w:rsid w:val="006127AC"/>
    <w:pPr>
      <w:tabs>
        <w:tab w:val="right" w:leader="dot" w:pos="10206"/>
      </w:tabs>
      <w:spacing w:line="300" w:lineRule="atLeast"/>
      <w:ind w:right="424"/>
    </w:pPr>
    <w:rPr>
      <w:b/>
      <w:noProof/>
      <w:color w:val="00558C" w:themeColor="accent1"/>
      <w:sz w:val="22"/>
    </w:rPr>
  </w:style>
  <w:style w:type="paragraph" w:styleId="Verzeichnis2">
    <w:name w:val="toc 2"/>
    <w:basedOn w:val="Standard"/>
    <w:next w:val="Standard"/>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Absatz-Standardschriftart"/>
    <w:uiPriority w:val="99"/>
    <w:unhideWhenUsed/>
    <w:rsid w:val="00AC33A2"/>
    <w:rPr>
      <w:color w:val="000000" w:themeColor="hyperlink"/>
      <w:u w:val="single"/>
    </w:rPr>
  </w:style>
  <w:style w:type="paragraph" w:customStyle="1" w:styleId="Listoffigures">
    <w:name w:val="List of figures"/>
    <w:basedOn w:val="Standard"/>
    <w:rsid w:val="00441393"/>
    <w:pPr>
      <w:spacing w:line="480" w:lineRule="atLeast"/>
    </w:pPr>
    <w:rPr>
      <w:b/>
      <w:color w:val="009FE3" w:themeColor="accent2"/>
      <w:sz w:val="40"/>
      <w:szCs w:val="40"/>
      <w:lang w:val="en-GB"/>
    </w:rPr>
  </w:style>
  <w:style w:type="paragraph" w:styleId="Abbildungsverzeichnis">
    <w:name w:val="table of figures"/>
    <w:basedOn w:val="Standard"/>
    <w:next w:val="Standard"/>
    <w:uiPriority w:val="99"/>
    <w:rsid w:val="00441393"/>
    <w:pPr>
      <w:spacing w:line="300" w:lineRule="atLeast"/>
    </w:pPr>
    <w:rPr>
      <w:i/>
      <w:color w:val="00558C" w:themeColor="accent1"/>
      <w:sz w:val="22"/>
    </w:rPr>
  </w:style>
  <w:style w:type="paragraph" w:customStyle="1" w:styleId="Tableheading">
    <w:name w:val="Table heading"/>
    <w:basedOn w:val="Standard"/>
    <w:next w:val="Tabletext"/>
    <w:qFormat/>
    <w:rsid w:val="00AB623C"/>
    <w:pPr>
      <w:ind w:left="113" w:right="113"/>
    </w:pPr>
    <w:rPr>
      <w:b/>
      <w:color w:val="009FE3" w:themeColor="accent2"/>
    </w:rPr>
  </w:style>
  <w:style w:type="table" w:styleId="MittlereSchattierung1">
    <w:name w:val="Medium Shading 1"/>
    <w:basedOn w:val="NormaleTabelle"/>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eschriftung">
    <w:name w:val="caption"/>
    <w:basedOn w:val="Standard"/>
    <w:next w:val="Standard"/>
    <w:uiPriority w:val="35"/>
    <w:rsid w:val="001349DB"/>
    <w:rPr>
      <w:b/>
      <w:bCs/>
      <w:i/>
      <w:color w:val="575756"/>
      <w:sz w:val="22"/>
      <w:u w:val="single"/>
      <w:lang w:val="fr-FR"/>
    </w:rPr>
  </w:style>
  <w:style w:type="paragraph" w:styleId="Verzeichnis3">
    <w:name w:val="toc 3"/>
    <w:basedOn w:val="Standard"/>
    <w:next w:val="Standard"/>
    <w:autoRedefine/>
    <w:uiPriority w:val="39"/>
    <w:unhideWhenUsed/>
    <w:rsid w:val="00680F99"/>
    <w:pPr>
      <w:spacing w:after="100"/>
      <w:ind w:left="360"/>
    </w:pPr>
  </w:style>
  <w:style w:type="paragraph" w:customStyle="1" w:styleId="Acronym">
    <w:name w:val="Acronym"/>
    <w:basedOn w:val="Standard"/>
    <w:qFormat/>
    <w:rsid w:val="00E270C5"/>
    <w:pPr>
      <w:spacing w:after="60"/>
      <w:ind w:left="1418" w:hanging="1418"/>
    </w:pPr>
    <w:rPr>
      <w:sz w:val="22"/>
      <w:lang w:val="en-GB"/>
    </w:rPr>
  </w:style>
  <w:style w:type="paragraph" w:customStyle="1" w:styleId="Documentdate">
    <w:name w:val="Document date"/>
    <w:basedOn w:val="Standard"/>
    <w:rsid w:val="00E270C5"/>
    <w:rPr>
      <w:b/>
      <w:color w:val="00558C"/>
      <w:sz w:val="28"/>
      <w:lang w:val="en-GB"/>
    </w:rPr>
  </w:style>
  <w:style w:type="paragraph" w:customStyle="1" w:styleId="Documentname">
    <w:name w:val="Document name"/>
    <w:basedOn w:val="Standard"/>
    <w:rsid w:val="00E270C5"/>
    <w:pPr>
      <w:spacing w:line="500" w:lineRule="exact"/>
    </w:pPr>
    <w:rPr>
      <w:caps/>
      <w:color w:val="00558C"/>
      <w:sz w:val="50"/>
      <w:szCs w:val="50"/>
      <w:lang w:val="en-GB"/>
    </w:rPr>
  </w:style>
  <w:style w:type="paragraph" w:customStyle="1" w:styleId="Documentnumber">
    <w:name w:val="Document number"/>
    <w:basedOn w:val="Standard"/>
    <w:next w:val="Standard"/>
    <w:rsid w:val="00E270C5"/>
    <w:rPr>
      <w:caps/>
      <w:color w:val="00558C"/>
      <w:sz w:val="50"/>
      <w:lang w:val="en-GB"/>
    </w:rPr>
  </w:style>
  <w:style w:type="paragraph" w:customStyle="1" w:styleId="Documenttype">
    <w:name w:val="Document type"/>
    <w:basedOn w:val="Standard"/>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Standard"/>
    <w:rsid w:val="00E270C5"/>
    <w:rPr>
      <w:b/>
      <w:color w:val="00558C" w:themeColor="accent1"/>
      <w:sz w:val="50"/>
      <w:szCs w:val="50"/>
      <w:lang w:val="en-GB"/>
    </w:rPr>
  </w:style>
  <w:style w:type="paragraph" w:styleId="Textkrper">
    <w:name w:val="Body Text"/>
    <w:basedOn w:val="Standard"/>
    <w:link w:val="TextkrperZchn"/>
    <w:unhideWhenUsed/>
    <w:qFormat/>
    <w:rsid w:val="00E270C5"/>
    <w:pPr>
      <w:spacing w:after="120"/>
    </w:pPr>
    <w:rPr>
      <w:sz w:val="22"/>
      <w:lang w:val="en-GB"/>
    </w:rPr>
  </w:style>
  <w:style w:type="character" w:customStyle="1" w:styleId="TextkrperZchn">
    <w:name w:val="Textkörper Zchn"/>
    <w:basedOn w:val="Absatz-Standardschriftart"/>
    <w:link w:val="Textkrper"/>
    <w:rsid w:val="00E270C5"/>
    <w:rPr>
      <w:lang w:val="en-GB"/>
    </w:rPr>
  </w:style>
  <w:style w:type="paragraph" w:customStyle="1" w:styleId="Bullet1">
    <w:name w:val="Bullet 1"/>
    <w:basedOn w:val="Standard"/>
    <w:qFormat/>
    <w:rsid w:val="00E270C5"/>
    <w:pPr>
      <w:numPr>
        <w:numId w:val="19"/>
      </w:numPr>
      <w:spacing w:after="120"/>
    </w:pPr>
    <w:rPr>
      <w:color w:val="000000" w:themeColor="text1"/>
      <w:sz w:val="22"/>
      <w:lang w:val="en-GB"/>
    </w:rPr>
  </w:style>
  <w:style w:type="paragraph" w:customStyle="1" w:styleId="Bullet1text">
    <w:name w:val="Bullet 1 text"/>
    <w:basedOn w:val="Standard"/>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Standard"/>
    <w:link w:val="Bullet2Char"/>
    <w:qFormat/>
    <w:rsid w:val="00E270C5"/>
    <w:pPr>
      <w:numPr>
        <w:numId w:val="20"/>
      </w:numPr>
      <w:spacing w:after="120"/>
    </w:pPr>
    <w:rPr>
      <w:color w:val="000000" w:themeColor="text1"/>
      <w:sz w:val="22"/>
      <w:lang w:val="en-GB"/>
    </w:rPr>
  </w:style>
  <w:style w:type="character" w:customStyle="1" w:styleId="Bullet2Char">
    <w:name w:val="Bullet 2 Char"/>
    <w:basedOn w:val="Absatz-Standardschriftart"/>
    <w:link w:val="Bullet2"/>
    <w:rsid w:val="00E270C5"/>
    <w:rPr>
      <w:color w:val="000000" w:themeColor="text1"/>
      <w:lang w:val="en-GB"/>
    </w:rPr>
  </w:style>
  <w:style w:type="paragraph" w:customStyle="1" w:styleId="Bullet2text">
    <w:name w:val="Bullet 2 text"/>
    <w:basedOn w:val="Standard"/>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Standard"/>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Standard"/>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Kopfzeile"/>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Standard"/>
    <w:next w:val="Textkrper"/>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Beschriftung"/>
    <w:next w:val="Standard"/>
    <w:qFormat/>
    <w:rsid w:val="00E270C5"/>
    <w:pPr>
      <w:numPr>
        <w:numId w:val="23"/>
      </w:numPr>
      <w:spacing w:before="240" w:after="240"/>
    </w:pPr>
    <w:rPr>
      <w:lang w:val="en-GB"/>
    </w:rPr>
  </w:style>
  <w:style w:type="paragraph" w:customStyle="1" w:styleId="Heading1separatationline">
    <w:name w:val="Heading 1 separatation line"/>
    <w:basedOn w:val="Standard"/>
    <w:next w:val="Textkrper"/>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Standard"/>
    <w:next w:val="Textkrper"/>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Standard"/>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Standard"/>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Standard"/>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Standard"/>
    <w:qFormat/>
    <w:rsid w:val="00E270C5"/>
    <w:pPr>
      <w:spacing w:after="120"/>
      <w:ind w:left="1134"/>
    </w:pPr>
    <w:rPr>
      <w:sz w:val="22"/>
      <w:lang w:val="en-GB"/>
    </w:rPr>
  </w:style>
  <w:style w:type="paragraph" w:customStyle="1" w:styleId="Listi">
    <w:name w:val="List i"/>
    <w:basedOn w:val="Standard"/>
    <w:qFormat/>
    <w:rsid w:val="00E270C5"/>
    <w:pPr>
      <w:numPr>
        <w:ilvl w:val="2"/>
        <w:numId w:val="30"/>
      </w:numPr>
      <w:spacing w:after="120"/>
    </w:pPr>
    <w:rPr>
      <w:sz w:val="20"/>
      <w:lang w:val="en-GB"/>
    </w:rPr>
  </w:style>
  <w:style w:type="paragraph" w:customStyle="1" w:styleId="Listitext">
    <w:name w:val="List i text"/>
    <w:basedOn w:val="Standard"/>
    <w:qFormat/>
    <w:rsid w:val="004C7C5C"/>
    <w:pPr>
      <w:ind w:left="1418"/>
    </w:pPr>
    <w:rPr>
      <w:sz w:val="20"/>
      <w:lang w:val="en-GB"/>
    </w:rPr>
  </w:style>
  <w:style w:type="paragraph" w:customStyle="1" w:styleId="Tablecaption">
    <w:name w:val="Table caption"/>
    <w:basedOn w:val="Beschriftung"/>
    <w:next w:val="Standard"/>
    <w:qFormat/>
    <w:rsid w:val="00E270C5"/>
    <w:pPr>
      <w:numPr>
        <w:numId w:val="31"/>
      </w:numPr>
      <w:tabs>
        <w:tab w:val="left" w:pos="851"/>
      </w:tabs>
      <w:spacing w:after="240"/>
    </w:pPr>
    <w:rPr>
      <w:lang w:val="en-GB"/>
    </w:rPr>
  </w:style>
  <w:style w:type="character" w:styleId="Kommentarzeichen">
    <w:name w:val="annotation reference"/>
    <w:basedOn w:val="Absatz-Standardschriftart"/>
    <w:uiPriority w:val="99"/>
    <w:semiHidden/>
    <w:unhideWhenUsed/>
    <w:rsid w:val="00E270C5"/>
    <w:rPr>
      <w:sz w:val="18"/>
      <w:szCs w:val="18"/>
    </w:rPr>
  </w:style>
  <w:style w:type="paragraph" w:styleId="Kommentartext">
    <w:name w:val="annotation text"/>
    <w:basedOn w:val="Standard"/>
    <w:link w:val="KommentartextZchn"/>
    <w:unhideWhenUsed/>
    <w:rsid w:val="00E270C5"/>
    <w:pPr>
      <w:spacing w:line="240" w:lineRule="auto"/>
    </w:pPr>
    <w:rPr>
      <w:sz w:val="24"/>
      <w:szCs w:val="24"/>
    </w:rPr>
  </w:style>
  <w:style w:type="character" w:customStyle="1" w:styleId="KommentartextZchn">
    <w:name w:val="Kommentartext Zchn"/>
    <w:basedOn w:val="Absatz-Standardschriftart"/>
    <w:link w:val="Kommentartext"/>
    <w:rsid w:val="00E270C5"/>
    <w:rPr>
      <w:sz w:val="24"/>
      <w:szCs w:val="24"/>
      <w:lang w:val="en-US"/>
    </w:rPr>
  </w:style>
  <w:style w:type="paragraph" w:styleId="Kommentarthema">
    <w:name w:val="annotation subject"/>
    <w:basedOn w:val="Kommentartext"/>
    <w:next w:val="Kommentartext"/>
    <w:link w:val="KommentarthemaZchn"/>
    <w:uiPriority w:val="99"/>
    <w:semiHidden/>
    <w:unhideWhenUsed/>
    <w:rsid w:val="00E270C5"/>
    <w:rPr>
      <w:b/>
      <w:bCs/>
      <w:sz w:val="20"/>
      <w:szCs w:val="20"/>
    </w:rPr>
  </w:style>
  <w:style w:type="character" w:customStyle="1" w:styleId="KommentarthemaZchn">
    <w:name w:val="Kommentarthema Zchn"/>
    <w:basedOn w:val="KommentartextZchn"/>
    <w:link w:val="Kommentarthema"/>
    <w:uiPriority w:val="99"/>
    <w:semiHidden/>
    <w:rsid w:val="00E270C5"/>
    <w:rPr>
      <w:b/>
      <w:bCs/>
      <w:sz w:val="20"/>
      <w:szCs w:val="20"/>
      <w:lang w:val="en-US"/>
    </w:rPr>
  </w:style>
  <w:style w:type="paragraph" w:customStyle="1" w:styleId="Tabletext">
    <w:name w:val="Table text"/>
    <w:basedOn w:val="Standard"/>
    <w:qFormat/>
    <w:rsid w:val="008431CF"/>
    <w:pPr>
      <w:spacing w:before="60" w:after="60"/>
      <w:ind w:left="113" w:right="113"/>
    </w:pPr>
    <w:rPr>
      <w:color w:val="000000" w:themeColor="text1"/>
      <w:sz w:val="20"/>
      <w:lang w:val="en-GB"/>
    </w:rPr>
  </w:style>
  <w:style w:type="paragraph" w:customStyle="1" w:styleId="TableParagraph">
    <w:name w:val="Table Paragraph"/>
    <w:basedOn w:val="Standard"/>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berarbeitung">
    <w:name w:val="Revision"/>
    <w:hidden/>
    <w:uiPriority w:val="99"/>
    <w:semiHidden/>
    <w:rsid w:val="00F9117F"/>
    <w:pPr>
      <w:spacing w:after="0" w:line="240" w:lineRule="auto"/>
    </w:pPr>
    <w:rPr>
      <w:sz w:val="18"/>
      <w:lang w:val="en-US"/>
    </w:rPr>
  </w:style>
  <w:style w:type="paragraph" w:styleId="Listenabsatz">
    <w:name w:val="List Paragraph"/>
    <w:basedOn w:val="Standard"/>
    <w:uiPriority w:val="34"/>
    <w:qFormat/>
    <w:rsid w:val="004259CB"/>
    <w:pPr>
      <w:spacing w:after="120" w:line="240" w:lineRule="auto"/>
      <w:ind w:left="720"/>
      <w:contextualSpacing/>
      <w:jc w:val="both"/>
    </w:pPr>
    <w:rPr>
      <w:rFonts w:eastAsia="Calibri" w:cs="Calibri"/>
      <w:sz w:val="22"/>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lsdException w:name="table of figures" w:semiHidden="0"/>
    <w:lsdException w:name="page number" w:uiPriority="0"/>
    <w:lsdException w:name="List Number" w:unhideWhenUsed="0"/>
    <w:lsdException w:name="List 4" w:unhideWhenUsed="0"/>
    <w:lsdException w:name="List 5" w:unhideWhenUsed="0"/>
    <w:lsdException w:name="Title" w:semiHidden="0" w:uiPriority="10" w:unhideWhenUsed="0"/>
    <w:lsdException w:name="Default Paragraph Font" w:uiPriority="1"/>
    <w:lsdException w:name="Body Text" w:uiPriority="0" w:qFormat="1"/>
    <w:lsdException w:name="Subtitle" w:semiHidden="0" w:uiPriority="11"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6127AC"/>
    <w:pPr>
      <w:spacing w:after="0" w:line="216" w:lineRule="atLeast"/>
    </w:pPr>
    <w:rPr>
      <w:sz w:val="18"/>
      <w:lang w:val="en-US"/>
    </w:rPr>
  </w:style>
  <w:style w:type="paragraph" w:styleId="berschrift1">
    <w:name w:val="heading 1"/>
    <w:basedOn w:val="Standard"/>
    <w:next w:val="Heading1separatationline"/>
    <w:link w:val="berschrift1Zchn"/>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berschrift2">
    <w:name w:val="heading 2"/>
    <w:basedOn w:val="Standard"/>
    <w:next w:val="Heading2separationline"/>
    <w:link w:val="berschrift2Zchn"/>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berschrift3">
    <w:name w:val="heading 3"/>
    <w:basedOn w:val="Standard"/>
    <w:next w:val="Textkrper"/>
    <w:link w:val="berschrift3Zchn"/>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berschrift4">
    <w:name w:val="heading 4"/>
    <w:basedOn w:val="Standard"/>
    <w:next w:val="Textkrper"/>
    <w:link w:val="berschrift4Zchn"/>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berschrift5">
    <w:name w:val="heading 5"/>
    <w:basedOn w:val="Standard"/>
    <w:next w:val="Standard"/>
    <w:link w:val="berschrift5Zchn"/>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berschrift6">
    <w:name w:val="heading 6"/>
    <w:basedOn w:val="Standard"/>
    <w:next w:val="Standard"/>
    <w:link w:val="berschrift6Zchn"/>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berschrift7">
    <w:name w:val="heading 7"/>
    <w:basedOn w:val="Standard"/>
    <w:next w:val="Standard"/>
    <w:link w:val="berschrift7Zchn"/>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link w:val="KopfzeileZchn"/>
    <w:uiPriority w:val="99"/>
    <w:rsid w:val="008747E0"/>
    <w:pPr>
      <w:spacing w:after="0" w:line="240" w:lineRule="exact"/>
    </w:pPr>
    <w:rPr>
      <w:sz w:val="20"/>
      <w:lang w:val="en-US"/>
    </w:rPr>
  </w:style>
  <w:style w:type="character" w:customStyle="1" w:styleId="KopfzeileZchn">
    <w:name w:val="Kopfzeile Zchn"/>
    <w:basedOn w:val="Absatz-Standardschriftart"/>
    <w:link w:val="Kopfzeile"/>
    <w:uiPriority w:val="99"/>
    <w:rsid w:val="009E16EC"/>
    <w:rPr>
      <w:sz w:val="20"/>
      <w:lang w:val="en-US"/>
    </w:rPr>
  </w:style>
  <w:style w:type="paragraph" w:styleId="Fuzeile">
    <w:name w:val="footer"/>
    <w:link w:val="FuzeileZchn"/>
    <w:rsid w:val="008747E0"/>
    <w:pPr>
      <w:spacing w:after="0" w:line="240" w:lineRule="exact"/>
    </w:pPr>
    <w:rPr>
      <w:sz w:val="20"/>
      <w:lang w:val="en-US"/>
    </w:rPr>
  </w:style>
  <w:style w:type="character" w:customStyle="1" w:styleId="FuzeileZchn">
    <w:name w:val="Fußzeile Zchn"/>
    <w:basedOn w:val="Absatz-Standardschriftart"/>
    <w:link w:val="Fuzeile"/>
    <w:rsid w:val="009E16EC"/>
    <w:rPr>
      <w:sz w:val="20"/>
      <w:lang w:val="en-US"/>
    </w:rPr>
  </w:style>
  <w:style w:type="paragraph" w:styleId="Sprechblasentext">
    <w:name w:val="Balloon Text"/>
    <w:basedOn w:val="Standard"/>
    <w:link w:val="SprechblasentextZchn"/>
    <w:uiPriority w:val="99"/>
    <w:semiHidden/>
    <w:rsid w:val="00EB6F3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B6F3C"/>
    <w:rPr>
      <w:rFonts w:ascii="Tahoma" w:hAnsi="Tahoma" w:cs="Tahoma"/>
      <w:sz w:val="16"/>
      <w:szCs w:val="16"/>
      <w:lang w:val="en-US"/>
    </w:rPr>
  </w:style>
  <w:style w:type="table" w:styleId="Tabellenraster">
    <w:name w:val="Table Grid"/>
    <w:basedOn w:val="NormaleTabelle"/>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rsid w:val="00CB19DB"/>
    <w:rPr>
      <w:rFonts w:asciiTheme="minorHAnsi" w:hAnsiTheme="minorHAnsi"/>
      <w:sz w:val="15"/>
    </w:rPr>
  </w:style>
  <w:style w:type="character" w:customStyle="1" w:styleId="berschrift1Zchn">
    <w:name w:val="Überschrift 1 Zchn"/>
    <w:basedOn w:val="Absatz-Standardschriftart"/>
    <w:link w:val="berschrift1"/>
    <w:rsid w:val="00F41515"/>
    <w:rPr>
      <w:rFonts w:asciiTheme="majorHAnsi" w:eastAsiaTheme="majorEastAsia" w:hAnsiTheme="majorHAnsi" w:cstheme="majorBidi"/>
      <w:b/>
      <w:bCs/>
      <w:caps/>
      <w:color w:val="00558C"/>
      <w:sz w:val="28"/>
      <w:szCs w:val="24"/>
      <w:lang w:val="en-GB"/>
    </w:rPr>
  </w:style>
  <w:style w:type="character" w:customStyle="1" w:styleId="berschrift2Zchn">
    <w:name w:val="Überschrift 2 Zchn"/>
    <w:basedOn w:val="Absatz-Standardschriftart"/>
    <w:link w:val="berschrift2"/>
    <w:rsid w:val="00E24B2E"/>
    <w:rPr>
      <w:rFonts w:asciiTheme="majorHAnsi" w:eastAsiaTheme="majorEastAsia" w:hAnsiTheme="majorHAnsi" w:cstheme="majorBidi"/>
      <w:b/>
      <w:bCs/>
      <w:caps/>
      <w:color w:val="00558C"/>
      <w:sz w:val="24"/>
      <w:szCs w:val="24"/>
      <w:lang w:val="en-GB"/>
    </w:rPr>
  </w:style>
  <w:style w:type="character" w:customStyle="1" w:styleId="berschrift3Zchn">
    <w:name w:val="Überschrift 3 Zchn"/>
    <w:basedOn w:val="Absatz-Standardschriftart"/>
    <w:link w:val="berschrift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Standard"/>
    <w:rsid w:val="001349DB"/>
    <w:rPr>
      <w:color w:val="000000" w:themeColor="text1"/>
      <w:sz w:val="22"/>
    </w:rPr>
  </w:style>
  <w:style w:type="character" w:customStyle="1" w:styleId="berschrift4Zchn">
    <w:name w:val="Überschrift 4 Zchn"/>
    <w:basedOn w:val="Absatz-Standardschriftart"/>
    <w:link w:val="berschrift4"/>
    <w:rsid w:val="00E24B2E"/>
    <w:rPr>
      <w:rFonts w:asciiTheme="majorHAnsi" w:eastAsiaTheme="majorEastAsia" w:hAnsiTheme="majorHAnsi" w:cstheme="majorBidi"/>
      <w:b/>
      <w:bCs/>
      <w:iCs/>
      <w:color w:val="00558C"/>
      <w:lang w:val="en-GB"/>
    </w:rPr>
  </w:style>
  <w:style w:type="character" w:customStyle="1" w:styleId="berschrift5Zchn">
    <w:name w:val="Überschrift 5 Zchn"/>
    <w:basedOn w:val="Absatz-Standardschriftart"/>
    <w:link w:val="berschrift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berschrift6Zchn">
    <w:name w:val="Überschrift 6 Zchn"/>
    <w:basedOn w:val="Absatz-Standardschriftart"/>
    <w:link w:val="berschrift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berschrift7Zchn">
    <w:name w:val="Überschrift 7 Zchn"/>
    <w:basedOn w:val="Absatz-Standardschriftart"/>
    <w:link w:val="berschrift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berschrift8Zchn">
    <w:name w:val="Überschrift 8 Zchn"/>
    <w:basedOn w:val="Absatz-Standardschriftart"/>
    <w:link w:val="berschrift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berschrift9Zchn">
    <w:name w:val="Überschrift 9 Zchn"/>
    <w:basedOn w:val="Absatz-Standardschriftart"/>
    <w:link w:val="berschrift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Untertitel">
    <w:name w:val="Subtitle"/>
    <w:basedOn w:val="Standard"/>
    <w:next w:val="Standard"/>
    <w:link w:val="UntertitelZchn"/>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UntertitelZchn">
    <w:name w:val="Untertitel Zchn"/>
    <w:basedOn w:val="Absatz-Standardschriftart"/>
    <w:link w:val="Untertitel"/>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Standard"/>
    <w:rsid w:val="00441393"/>
    <w:pPr>
      <w:spacing w:line="180" w:lineRule="exact"/>
      <w:jc w:val="right"/>
    </w:pPr>
    <w:rPr>
      <w:color w:val="00558C" w:themeColor="accent1"/>
      <w:lang w:val="en-GB"/>
    </w:rPr>
  </w:style>
  <w:style w:type="paragraph" w:customStyle="1" w:styleId="Footerportrait">
    <w:name w:val="Footer portrait"/>
    <w:basedOn w:val="Standard"/>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uzeile"/>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Verzeichnis1">
    <w:name w:val="toc 1"/>
    <w:basedOn w:val="Standard"/>
    <w:next w:val="Standard"/>
    <w:autoRedefine/>
    <w:uiPriority w:val="39"/>
    <w:rsid w:val="006127AC"/>
    <w:pPr>
      <w:tabs>
        <w:tab w:val="right" w:leader="dot" w:pos="10206"/>
      </w:tabs>
      <w:spacing w:line="300" w:lineRule="atLeast"/>
      <w:ind w:right="424"/>
    </w:pPr>
    <w:rPr>
      <w:b/>
      <w:noProof/>
      <w:color w:val="00558C" w:themeColor="accent1"/>
      <w:sz w:val="22"/>
    </w:rPr>
  </w:style>
  <w:style w:type="paragraph" w:styleId="Verzeichnis2">
    <w:name w:val="toc 2"/>
    <w:basedOn w:val="Standard"/>
    <w:next w:val="Standard"/>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Absatz-Standardschriftart"/>
    <w:uiPriority w:val="99"/>
    <w:unhideWhenUsed/>
    <w:rsid w:val="00AC33A2"/>
    <w:rPr>
      <w:color w:val="000000" w:themeColor="hyperlink"/>
      <w:u w:val="single"/>
    </w:rPr>
  </w:style>
  <w:style w:type="paragraph" w:customStyle="1" w:styleId="Listoffigures">
    <w:name w:val="List of figures"/>
    <w:basedOn w:val="Standard"/>
    <w:rsid w:val="00441393"/>
    <w:pPr>
      <w:spacing w:line="480" w:lineRule="atLeast"/>
    </w:pPr>
    <w:rPr>
      <w:b/>
      <w:color w:val="009FE3" w:themeColor="accent2"/>
      <w:sz w:val="40"/>
      <w:szCs w:val="40"/>
      <w:lang w:val="en-GB"/>
    </w:rPr>
  </w:style>
  <w:style w:type="paragraph" w:styleId="Abbildungsverzeichnis">
    <w:name w:val="table of figures"/>
    <w:basedOn w:val="Standard"/>
    <w:next w:val="Standard"/>
    <w:uiPriority w:val="99"/>
    <w:rsid w:val="00441393"/>
    <w:pPr>
      <w:spacing w:line="300" w:lineRule="atLeast"/>
    </w:pPr>
    <w:rPr>
      <w:i/>
      <w:color w:val="00558C" w:themeColor="accent1"/>
      <w:sz w:val="22"/>
    </w:rPr>
  </w:style>
  <w:style w:type="paragraph" w:customStyle="1" w:styleId="Tableheading">
    <w:name w:val="Table heading"/>
    <w:basedOn w:val="Standard"/>
    <w:next w:val="Tabletext"/>
    <w:qFormat/>
    <w:rsid w:val="00AB623C"/>
    <w:pPr>
      <w:ind w:left="113" w:right="113"/>
    </w:pPr>
    <w:rPr>
      <w:b/>
      <w:color w:val="009FE3" w:themeColor="accent2"/>
    </w:rPr>
  </w:style>
  <w:style w:type="table" w:styleId="MittlereSchattierung1">
    <w:name w:val="Medium Shading 1"/>
    <w:basedOn w:val="NormaleTabelle"/>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eschriftung">
    <w:name w:val="caption"/>
    <w:basedOn w:val="Standard"/>
    <w:next w:val="Standard"/>
    <w:uiPriority w:val="35"/>
    <w:rsid w:val="001349DB"/>
    <w:rPr>
      <w:b/>
      <w:bCs/>
      <w:i/>
      <w:color w:val="575756"/>
      <w:sz w:val="22"/>
      <w:u w:val="single"/>
      <w:lang w:val="fr-FR"/>
    </w:rPr>
  </w:style>
  <w:style w:type="paragraph" w:styleId="Verzeichnis3">
    <w:name w:val="toc 3"/>
    <w:basedOn w:val="Standard"/>
    <w:next w:val="Standard"/>
    <w:autoRedefine/>
    <w:uiPriority w:val="39"/>
    <w:unhideWhenUsed/>
    <w:rsid w:val="00680F99"/>
    <w:pPr>
      <w:spacing w:after="100"/>
      <w:ind w:left="360"/>
    </w:pPr>
  </w:style>
  <w:style w:type="paragraph" w:customStyle="1" w:styleId="Acronym">
    <w:name w:val="Acronym"/>
    <w:basedOn w:val="Standard"/>
    <w:qFormat/>
    <w:rsid w:val="00E270C5"/>
    <w:pPr>
      <w:spacing w:after="60"/>
      <w:ind w:left="1418" w:hanging="1418"/>
    </w:pPr>
    <w:rPr>
      <w:sz w:val="22"/>
      <w:lang w:val="en-GB"/>
    </w:rPr>
  </w:style>
  <w:style w:type="paragraph" w:customStyle="1" w:styleId="Documentdate">
    <w:name w:val="Document date"/>
    <w:basedOn w:val="Standard"/>
    <w:rsid w:val="00E270C5"/>
    <w:rPr>
      <w:b/>
      <w:color w:val="00558C"/>
      <w:sz w:val="28"/>
      <w:lang w:val="en-GB"/>
    </w:rPr>
  </w:style>
  <w:style w:type="paragraph" w:customStyle="1" w:styleId="Documentname">
    <w:name w:val="Document name"/>
    <w:basedOn w:val="Standard"/>
    <w:rsid w:val="00E270C5"/>
    <w:pPr>
      <w:spacing w:line="500" w:lineRule="exact"/>
    </w:pPr>
    <w:rPr>
      <w:caps/>
      <w:color w:val="00558C"/>
      <w:sz w:val="50"/>
      <w:szCs w:val="50"/>
      <w:lang w:val="en-GB"/>
    </w:rPr>
  </w:style>
  <w:style w:type="paragraph" w:customStyle="1" w:styleId="Documentnumber">
    <w:name w:val="Document number"/>
    <w:basedOn w:val="Standard"/>
    <w:next w:val="Standard"/>
    <w:rsid w:val="00E270C5"/>
    <w:rPr>
      <w:caps/>
      <w:color w:val="00558C"/>
      <w:sz w:val="50"/>
      <w:lang w:val="en-GB"/>
    </w:rPr>
  </w:style>
  <w:style w:type="paragraph" w:customStyle="1" w:styleId="Documenttype">
    <w:name w:val="Document type"/>
    <w:basedOn w:val="Standard"/>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Standard"/>
    <w:rsid w:val="00E270C5"/>
    <w:rPr>
      <w:b/>
      <w:color w:val="00558C" w:themeColor="accent1"/>
      <w:sz w:val="50"/>
      <w:szCs w:val="50"/>
      <w:lang w:val="en-GB"/>
    </w:rPr>
  </w:style>
  <w:style w:type="paragraph" w:styleId="Textkrper">
    <w:name w:val="Body Text"/>
    <w:basedOn w:val="Standard"/>
    <w:link w:val="TextkrperZchn"/>
    <w:unhideWhenUsed/>
    <w:qFormat/>
    <w:rsid w:val="00E270C5"/>
    <w:pPr>
      <w:spacing w:after="120"/>
    </w:pPr>
    <w:rPr>
      <w:sz w:val="22"/>
      <w:lang w:val="en-GB"/>
    </w:rPr>
  </w:style>
  <w:style w:type="character" w:customStyle="1" w:styleId="TextkrperZchn">
    <w:name w:val="Textkörper Zchn"/>
    <w:basedOn w:val="Absatz-Standardschriftart"/>
    <w:link w:val="Textkrper"/>
    <w:rsid w:val="00E270C5"/>
    <w:rPr>
      <w:lang w:val="en-GB"/>
    </w:rPr>
  </w:style>
  <w:style w:type="paragraph" w:customStyle="1" w:styleId="Bullet1">
    <w:name w:val="Bullet 1"/>
    <w:basedOn w:val="Standard"/>
    <w:qFormat/>
    <w:rsid w:val="00E270C5"/>
    <w:pPr>
      <w:numPr>
        <w:numId w:val="19"/>
      </w:numPr>
      <w:spacing w:after="120"/>
    </w:pPr>
    <w:rPr>
      <w:color w:val="000000" w:themeColor="text1"/>
      <w:sz w:val="22"/>
      <w:lang w:val="en-GB"/>
    </w:rPr>
  </w:style>
  <w:style w:type="paragraph" w:customStyle="1" w:styleId="Bullet1text">
    <w:name w:val="Bullet 1 text"/>
    <w:basedOn w:val="Standard"/>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Standard"/>
    <w:link w:val="Bullet2Char"/>
    <w:qFormat/>
    <w:rsid w:val="00E270C5"/>
    <w:pPr>
      <w:numPr>
        <w:numId w:val="20"/>
      </w:numPr>
      <w:spacing w:after="120"/>
    </w:pPr>
    <w:rPr>
      <w:color w:val="000000" w:themeColor="text1"/>
      <w:sz w:val="22"/>
      <w:lang w:val="en-GB"/>
    </w:rPr>
  </w:style>
  <w:style w:type="character" w:customStyle="1" w:styleId="Bullet2Char">
    <w:name w:val="Bullet 2 Char"/>
    <w:basedOn w:val="Absatz-Standardschriftart"/>
    <w:link w:val="Bullet2"/>
    <w:rsid w:val="00E270C5"/>
    <w:rPr>
      <w:color w:val="000000" w:themeColor="text1"/>
      <w:lang w:val="en-GB"/>
    </w:rPr>
  </w:style>
  <w:style w:type="paragraph" w:customStyle="1" w:styleId="Bullet2text">
    <w:name w:val="Bullet 2 text"/>
    <w:basedOn w:val="Standard"/>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Standard"/>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Standard"/>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Kopfzeile"/>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Standard"/>
    <w:next w:val="Textkrper"/>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Beschriftung"/>
    <w:next w:val="Standard"/>
    <w:qFormat/>
    <w:rsid w:val="00E270C5"/>
    <w:pPr>
      <w:numPr>
        <w:numId w:val="23"/>
      </w:numPr>
      <w:spacing w:before="240" w:after="240"/>
    </w:pPr>
    <w:rPr>
      <w:lang w:val="en-GB"/>
    </w:rPr>
  </w:style>
  <w:style w:type="paragraph" w:customStyle="1" w:styleId="Heading1separatationline">
    <w:name w:val="Heading 1 separatation line"/>
    <w:basedOn w:val="Standard"/>
    <w:next w:val="Textkrper"/>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Standard"/>
    <w:next w:val="Textkrper"/>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Standard"/>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Standard"/>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Standard"/>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Standard"/>
    <w:qFormat/>
    <w:rsid w:val="00E270C5"/>
    <w:pPr>
      <w:spacing w:after="120"/>
      <w:ind w:left="1134"/>
    </w:pPr>
    <w:rPr>
      <w:sz w:val="22"/>
      <w:lang w:val="en-GB"/>
    </w:rPr>
  </w:style>
  <w:style w:type="paragraph" w:customStyle="1" w:styleId="Listi">
    <w:name w:val="List i"/>
    <w:basedOn w:val="Standard"/>
    <w:qFormat/>
    <w:rsid w:val="00E270C5"/>
    <w:pPr>
      <w:numPr>
        <w:ilvl w:val="2"/>
        <w:numId w:val="30"/>
      </w:numPr>
      <w:spacing w:after="120"/>
    </w:pPr>
    <w:rPr>
      <w:sz w:val="20"/>
      <w:lang w:val="en-GB"/>
    </w:rPr>
  </w:style>
  <w:style w:type="paragraph" w:customStyle="1" w:styleId="Listitext">
    <w:name w:val="List i text"/>
    <w:basedOn w:val="Standard"/>
    <w:qFormat/>
    <w:rsid w:val="004C7C5C"/>
    <w:pPr>
      <w:ind w:left="1418"/>
    </w:pPr>
    <w:rPr>
      <w:sz w:val="20"/>
      <w:lang w:val="en-GB"/>
    </w:rPr>
  </w:style>
  <w:style w:type="paragraph" w:customStyle="1" w:styleId="Tablecaption">
    <w:name w:val="Table caption"/>
    <w:basedOn w:val="Beschriftung"/>
    <w:next w:val="Standard"/>
    <w:qFormat/>
    <w:rsid w:val="00E270C5"/>
    <w:pPr>
      <w:numPr>
        <w:numId w:val="31"/>
      </w:numPr>
      <w:tabs>
        <w:tab w:val="left" w:pos="851"/>
      </w:tabs>
      <w:spacing w:after="240"/>
    </w:pPr>
    <w:rPr>
      <w:lang w:val="en-GB"/>
    </w:rPr>
  </w:style>
  <w:style w:type="character" w:styleId="Kommentarzeichen">
    <w:name w:val="annotation reference"/>
    <w:basedOn w:val="Absatz-Standardschriftart"/>
    <w:uiPriority w:val="99"/>
    <w:semiHidden/>
    <w:unhideWhenUsed/>
    <w:rsid w:val="00E270C5"/>
    <w:rPr>
      <w:sz w:val="18"/>
      <w:szCs w:val="18"/>
    </w:rPr>
  </w:style>
  <w:style w:type="paragraph" w:styleId="Kommentartext">
    <w:name w:val="annotation text"/>
    <w:basedOn w:val="Standard"/>
    <w:link w:val="KommentartextZchn"/>
    <w:unhideWhenUsed/>
    <w:rsid w:val="00E270C5"/>
    <w:pPr>
      <w:spacing w:line="240" w:lineRule="auto"/>
    </w:pPr>
    <w:rPr>
      <w:sz w:val="24"/>
      <w:szCs w:val="24"/>
    </w:rPr>
  </w:style>
  <w:style w:type="character" w:customStyle="1" w:styleId="KommentartextZchn">
    <w:name w:val="Kommentartext Zchn"/>
    <w:basedOn w:val="Absatz-Standardschriftart"/>
    <w:link w:val="Kommentartext"/>
    <w:rsid w:val="00E270C5"/>
    <w:rPr>
      <w:sz w:val="24"/>
      <w:szCs w:val="24"/>
      <w:lang w:val="en-US"/>
    </w:rPr>
  </w:style>
  <w:style w:type="paragraph" w:styleId="Kommentarthema">
    <w:name w:val="annotation subject"/>
    <w:basedOn w:val="Kommentartext"/>
    <w:next w:val="Kommentartext"/>
    <w:link w:val="KommentarthemaZchn"/>
    <w:uiPriority w:val="99"/>
    <w:semiHidden/>
    <w:unhideWhenUsed/>
    <w:rsid w:val="00E270C5"/>
    <w:rPr>
      <w:b/>
      <w:bCs/>
      <w:sz w:val="20"/>
      <w:szCs w:val="20"/>
    </w:rPr>
  </w:style>
  <w:style w:type="character" w:customStyle="1" w:styleId="KommentarthemaZchn">
    <w:name w:val="Kommentarthema Zchn"/>
    <w:basedOn w:val="KommentartextZchn"/>
    <w:link w:val="Kommentarthema"/>
    <w:uiPriority w:val="99"/>
    <w:semiHidden/>
    <w:rsid w:val="00E270C5"/>
    <w:rPr>
      <w:b/>
      <w:bCs/>
      <w:sz w:val="20"/>
      <w:szCs w:val="20"/>
      <w:lang w:val="en-US"/>
    </w:rPr>
  </w:style>
  <w:style w:type="paragraph" w:customStyle="1" w:styleId="Tabletext">
    <w:name w:val="Table text"/>
    <w:basedOn w:val="Standard"/>
    <w:qFormat/>
    <w:rsid w:val="008431CF"/>
    <w:pPr>
      <w:spacing w:before="60" w:after="60"/>
      <w:ind w:left="113" w:right="113"/>
    </w:pPr>
    <w:rPr>
      <w:color w:val="000000" w:themeColor="text1"/>
      <w:sz w:val="20"/>
      <w:lang w:val="en-GB"/>
    </w:rPr>
  </w:style>
  <w:style w:type="paragraph" w:customStyle="1" w:styleId="TableParagraph">
    <w:name w:val="Table Paragraph"/>
    <w:basedOn w:val="Standard"/>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berarbeitung">
    <w:name w:val="Revision"/>
    <w:hidden/>
    <w:uiPriority w:val="99"/>
    <w:semiHidden/>
    <w:rsid w:val="00F9117F"/>
    <w:pPr>
      <w:spacing w:after="0" w:line="240" w:lineRule="auto"/>
    </w:pPr>
    <w:rPr>
      <w:sz w:val="18"/>
      <w:lang w:val="en-US"/>
    </w:rPr>
  </w:style>
  <w:style w:type="paragraph" w:styleId="Listenabsatz">
    <w:name w:val="List Paragraph"/>
    <w:basedOn w:val="Standard"/>
    <w:uiPriority w:val="34"/>
    <w:qFormat/>
    <w:rsid w:val="004259CB"/>
    <w:pPr>
      <w:spacing w:after="120" w:line="240" w:lineRule="auto"/>
      <w:ind w:left="720"/>
      <w:contextualSpacing/>
      <w:jc w:val="both"/>
    </w:pPr>
    <w:rPr>
      <w:rFonts w:eastAsia="Calibri" w:cs="Calibri"/>
      <w:sz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7.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8.xml"/><Relationship Id="rId10" Type="http://schemas.openxmlformats.org/officeDocument/2006/relationships/footnotes" Target="foot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comments" Target="comments.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06F1C-6FB5-4C98-8DEA-21E4DA5A9887}"/>
</file>

<file path=customXml/itemProps2.xml><?xml version="1.0" encoding="utf-8"?>
<ds:datastoreItem xmlns:ds="http://schemas.openxmlformats.org/officeDocument/2006/customXml" ds:itemID="{E8514971-816B-4852-80AF-BB7775F8338A}">
  <ds:schemaRefs>
    <ds:schemaRef ds:uri="http://schemas.microsoft.com/sharepoint/v3/contenttype/forms"/>
  </ds:schemaRefs>
</ds:datastoreItem>
</file>

<file path=customXml/itemProps3.xml><?xml version="1.0" encoding="utf-8"?>
<ds:datastoreItem xmlns:ds="http://schemas.openxmlformats.org/officeDocument/2006/customXml" ds:itemID="{8B7323D5-B87F-459B-B0BC-87C1E112A824}">
  <ds:schemaRefs>
    <ds:schemaRef ds:uri="http://www.w3.org/XML/1998/namespace"/>
    <ds:schemaRef ds:uri="06022411-6e02-423b-85fd-39e0748b9219"/>
    <ds:schemaRef ds:uri="http://purl.org/dc/elements/1.1/"/>
    <ds:schemaRef ds:uri="http://schemas.microsoft.com/office/infopath/2007/PartnerControls"/>
    <ds:schemaRef ds:uri="ac5f8115-f13f-4d01-aff4-515a67108c33"/>
    <ds:schemaRef ds:uri="http://schemas.microsoft.com/office/2006/documentManagement/types"/>
    <ds:schemaRef ds:uri="http://purl.org/dc/dcmitype/"/>
    <ds:schemaRef ds:uri="http://schemas.openxmlformats.org/package/2006/metadata/core-propertie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1D30A0C5-D65E-4638-8512-82EA81495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935</Words>
  <Characters>5331</Characters>
  <Application>Microsoft Office Word</Application>
  <DocSecurity>4</DocSecurity>
  <Lines>44</Lines>
  <Paragraphs>12</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6254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Eckhoff,Dirk</cp:lastModifiedBy>
  <cp:revision>2</cp:revision>
  <cp:lastPrinted>2017-04-04T15:17:00Z</cp:lastPrinted>
  <dcterms:created xsi:type="dcterms:W3CDTF">2020-10-13T11:10:00Z</dcterms:created>
  <dcterms:modified xsi:type="dcterms:W3CDTF">2020-10-13T11:10:00Z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134200</vt:r8>
  </property>
</Properties>
</file>